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E74161" w14:textId="77777777" w:rsidR="00B77F28" w:rsidRPr="009163DA" w:rsidRDefault="00B77F28" w:rsidP="00B77F28">
      <w:pPr>
        <w:jc w:val="right"/>
        <w:rPr>
          <w:rFonts w:asciiTheme="minorHAnsi" w:hAnsiTheme="minorHAnsi"/>
          <w:b/>
          <w:sz w:val="36"/>
        </w:rPr>
      </w:pPr>
      <w:r w:rsidRPr="009163DA">
        <w:rPr>
          <w:rFonts w:asciiTheme="minorHAnsi" w:hAnsiTheme="minorHAnsi"/>
          <w:b/>
          <w:sz w:val="36"/>
        </w:rPr>
        <w:t>CHAPTER 1</w:t>
      </w:r>
    </w:p>
    <w:p w14:paraId="14C42DF0" w14:textId="77777777" w:rsidR="00B77F28" w:rsidRPr="009163DA" w:rsidRDefault="00B77F28" w:rsidP="00B77F28">
      <w:pPr>
        <w:jc w:val="right"/>
        <w:rPr>
          <w:rFonts w:asciiTheme="minorHAnsi" w:hAnsiTheme="minorHAnsi"/>
          <w:b/>
          <w:sz w:val="36"/>
        </w:rPr>
      </w:pPr>
      <w:r w:rsidRPr="009163DA">
        <w:rPr>
          <w:rFonts w:asciiTheme="minorHAnsi" w:hAnsiTheme="minorHAnsi"/>
          <w:b/>
          <w:sz w:val="36"/>
        </w:rPr>
        <w:t>ECONOMICS AND LIFE</w:t>
      </w:r>
    </w:p>
    <w:p w14:paraId="452301DD" w14:textId="77777777" w:rsidR="00B77F28" w:rsidRDefault="00B77F28" w:rsidP="00B77F28">
      <w:pPr>
        <w:jc w:val="right"/>
        <w:rPr>
          <w:rFonts w:asciiTheme="minorHAnsi" w:hAnsiTheme="minorHAnsi"/>
          <w:b/>
          <w:sz w:val="28"/>
        </w:rPr>
      </w:pPr>
    </w:p>
    <w:p w14:paraId="6B0B6588" w14:textId="77777777" w:rsidR="00B77F28" w:rsidRPr="009163DA" w:rsidRDefault="00B77F28" w:rsidP="00682AA1">
      <w:pPr>
        <w:pStyle w:val="Karlan-Header"/>
      </w:pPr>
      <w:r w:rsidRPr="009163DA">
        <w:t>Chapter Overview</w:t>
      </w:r>
    </w:p>
    <w:p w14:paraId="2F4301FA" w14:textId="77777777" w:rsidR="009163DA" w:rsidRDefault="009163DA" w:rsidP="0077318F">
      <w:pPr>
        <w:rPr>
          <w:rFonts w:asciiTheme="minorHAnsi" w:hAnsiTheme="minorHAnsi"/>
        </w:rPr>
      </w:pPr>
    </w:p>
    <w:p w14:paraId="53FA8ED7" w14:textId="77777777" w:rsidR="007F4E4A" w:rsidRDefault="007F4E4A" w:rsidP="00682AA1">
      <w:pPr>
        <w:pStyle w:val="Karlan-Body"/>
      </w:pPr>
      <w:r>
        <w:t>Economists approach problems differently from many other people. A basic principle of human behavior underlies economics—the idea that people typically make choices to achieve their goals in the most effective way possible, subject to the constraints they face.</w:t>
      </w:r>
    </w:p>
    <w:p w14:paraId="324CC906" w14:textId="77777777" w:rsidR="00682AA1" w:rsidRDefault="00682AA1" w:rsidP="00682AA1">
      <w:pPr>
        <w:pStyle w:val="Karlan-Body"/>
      </w:pPr>
    </w:p>
    <w:p w14:paraId="4E46B282" w14:textId="77777777" w:rsidR="007F4E4A" w:rsidRDefault="007F4E4A" w:rsidP="00682AA1">
      <w:pPr>
        <w:pStyle w:val="Karlan-Body"/>
      </w:pPr>
      <w:r>
        <w:t>In this chapter we have introduced the basic concepts economists use, as well as four questions they ask to break down problems. Throughout this book, you will see these concepts and questions over and over again:</w:t>
      </w:r>
    </w:p>
    <w:p w14:paraId="093B0E5B" w14:textId="77777777" w:rsidR="007F4E4A" w:rsidRDefault="007F4E4A" w:rsidP="00682AA1">
      <w:pPr>
        <w:pStyle w:val="Karlan-Body"/>
        <w:numPr>
          <w:ilvl w:val="0"/>
          <w:numId w:val="21"/>
        </w:numPr>
      </w:pPr>
      <w:r>
        <w:t xml:space="preserve">Scarcity: </w:t>
      </w:r>
      <w:r>
        <w:rPr>
          <w:rStyle w:val="Emphasis"/>
        </w:rPr>
        <w:t>What are the wants and constraints of those involved?</w:t>
      </w:r>
    </w:p>
    <w:p w14:paraId="39A26677" w14:textId="77777777" w:rsidR="007F4E4A" w:rsidRDefault="007F4E4A" w:rsidP="00682AA1">
      <w:pPr>
        <w:pStyle w:val="Karlan-Body"/>
        <w:numPr>
          <w:ilvl w:val="0"/>
          <w:numId w:val="21"/>
        </w:numPr>
      </w:pPr>
      <w:r>
        <w:t xml:space="preserve">Opportunity cost: </w:t>
      </w:r>
      <w:r>
        <w:rPr>
          <w:rStyle w:val="Emphasis"/>
        </w:rPr>
        <w:t>What are the trade-offs?</w:t>
      </w:r>
    </w:p>
    <w:p w14:paraId="2641BFEB" w14:textId="77777777" w:rsidR="007F4E4A" w:rsidRDefault="007F4E4A" w:rsidP="00682AA1">
      <w:pPr>
        <w:pStyle w:val="Karlan-Body"/>
        <w:numPr>
          <w:ilvl w:val="0"/>
          <w:numId w:val="21"/>
        </w:numPr>
      </w:pPr>
      <w:r>
        <w:t xml:space="preserve">Incentives: </w:t>
      </w:r>
      <w:r>
        <w:rPr>
          <w:rStyle w:val="Emphasis"/>
        </w:rPr>
        <w:t>How will others respond?</w:t>
      </w:r>
    </w:p>
    <w:p w14:paraId="436C684C" w14:textId="77777777" w:rsidR="007F4E4A" w:rsidRDefault="007F4E4A" w:rsidP="00682AA1">
      <w:pPr>
        <w:pStyle w:val="Karlan-Body"/>
        <w:numPr>
          <w:ilvl w:val="0"/>
          <w:numId w:val="21"/>
        </w:numPr>
      </w:pPr>
      <w:r>
        <w:t xml:space="preserve">Efficiency: </w:t>
      </w:r>
      <w:r>
        <w:rPr>
          <w:rStyle w:val="Emphasis"/>
        </w:rPr>
        <w:t>Why isn’t someone already doing it?</w:t>
      </w:r>
    </w:p>
    <w:p w14:paraId="46C8C133" w14:textId="77777777" w:rsidR="00682AA1" w:rsidRDefault="00682AA1" w:rsidP="00682AA1">
      <w:pPr>
        <w:pStyle w:val="Karlan-Body"/>
      </w:pPr>
    </w:p>
    <w:p w14:paraId="30EA01DA" w14:textId="77777777" w:rsidR="007F4E4A" w:rsidRDefault="007F4E4A" w:rsidP="00682AA1">
      <w:pPr>
        <w:pStyle w:val="Karlan-Body"/>
      </w:pPr>
      <w:r>
        <w:t>In later chapters, as we progress to more complicated problems, try using these four questions to break down problems into manageable pieces. Then you can tackle those smaller pieces using the four fundamental concepts presented in this chapter.</w:t>
      </w:r>
    </w:p>
    <w:p w14:paraId="45A97E57" w14:textId="366DC418" w:rsidR="00B77F28" w:rsidRDefault="007F4E4A" w:rsidP="0077318F">
      <w:pPr>
        <w:rPr>
          <w:rFonts w:asciiTheme="minorHAnsi" w:hAnsiTheme="minorHAnsi"/>
          <w:b/>
          <w:sz w:val="28"/>
        </w:rPr>
      </w:pPr>
      <w:r w:rsidRPr="00B77F28" w:rsidDel="007F4E4A">
        <w:rPr>
          <w:rFonts w:asciiTheme="minorHAnsi" w:hAnsiTheme="minorHAnsi"/>
        </w:rPr>
        <w:t xml:space="preserve"> </w:t>
      </w:r>
    </w:p>
    <w:p w14:paraId="12609F1C" w14:textId="77777777" w:rsidR="00B77F28" w:rsidRPr="009163DA" w:rsidRDefault="00B77F28" w:rsidP="00682AA1">
      <w:pPr>
        <w:pStyle w:val="Karlan-Header"/>
      </w:pPr>
      <w:r w:rsidRPr="009163DA">
        <w:t>Learning Objectives</w:t>
      </w:r>
    </w:p>
    <w:p w14:paraId="1FC49DEF" w14:textId="77777777" w:rsidR="00B77F28" w:rsidRDefault="00B77F28" w:rsidP="0077318F">
      <w:pPr>
        <w:rPr>
          <w:rFonts w:asciiTheme="minorHAnsi" w:hAnsiTheme="minorHAnsi"/>
          <w:sz w:val="28"/>
        </w:rPr>
      </w:pPr>
    </w:p>
    <w:p w14:paraId="54EBAC78" w14:textId="46EC3349" w:rsidR="00B77F28" w:rsidRPr="00B77F28" w:rsidRDefault="00B77F28" w:rsidP="00682AA1">
      <w:pPr>
        <w:pStyle w:val="Karlan-Body"/>
      </w:pPr>
      <w:r w:rsidRPr="00B77F28">
        <w:t>LO 1.1</w:t>
      </w:r>
      <w:r>
        <w:t>:</w:t>
      </w:r>
      <w:r w:rsidRPr="00B77F28">
        <w:t xml:space="preserve">  Explain the economic concept of scarcity. </w:t>
      </w:r>
    </w:p>
    <w:p w14:paraId="70445ED8" w14:textId="6E7857BA" w:rsidR="00B77F28" w:rsidRPr="00B77F28" w:rsidRDefault="00B77F28" w:rsidP="00682AA1">
      <w:pPr>
        <w:pStyle w:val="Karlan-Body"/>
      </w:pPr>
      <w:r w:rsidRPr="00B77F28">
        <w:t>LO 1.2</w:t>
      </w:r>
      <w:r>
        <w:t>:</w:t>
      </w:r>
      <w:r w:rsidRPr="00B77F28">
        <w:t xml:space="preserve">  Explain the economic concepts of opportunity cost and marginal decision making. </w:t>
      </w:r>
    </w:p>
    <w:p w14:paraId="09F769DA" w14:textId="19CA5D1B" w:rsidR="00B77F28" w:rsidRPr="00B77F28" w:rsidRDefault="00B77F28" w:rsidP="00682AA1">
      <w:pPr>
        <w:pStyle w:val="Karlan-Body"/>
      </w:pPr>
      <w:r w:rsidRPr="00B77F28">
        <w:t>LO 1.3</w:t>
      </w:r>
      <w:r>
        <w:t>:</w:t>
      </w:r>
      <w:r w:rsidRPr="00B77F28">
        <w:t xml:space="preserve">  Explain the economic concept of incentives. </w:t>
      </w:r>
    </w:p>
    <w:p w14:paraId="73A47A87" w14:textId="5478AB10" w:rsidR="00B77F28" w:rsidRPr="00B77F28" w:rsidRDefault="00B77F28" w:rsidP="00682AA1">
      <w:pPr>
        <w:pStyle w:val="Karlan-Body"/>
      </w:pPr>
      <w:r w:rsidRPr="00B77F28">
        <w:t>LO 1.4</w:t>
      </w:r>
      <w:r>
        <w:t>:</w:t>
      </w:r>
      <w:r w:rsidRPr="00B77F28">
        <w:t xml:space="preserve">  Explain the economic concept of efficiency. </w:t>
      </w:r>
    </w:p>
    <w:p w14:paraId="07FD7EF0" w14:textId="75443380" w:rsidR="00B77F28" w:rsidRPr="00B77F28" w:rsidRDefault="00B77F28" w:rsidP="00682AA1">
      <w:pPr>
        <w:pStyle w:val="Karlan-Body"/>
      </w:pPr>
      <w:r w:rsidRPr="00B77F28">
        <w:t>LO 1.5</w:t>
      </w:r>
      <w:r>
        <w:t>:</w:t>
      </w:r>
      <w:r w:rsidRPr="00B77F28">
        <w:t xml:space="preserve">  Distinguish between correlation and causation. </w:t>
      </w:r>
    </w:p>
    <w:p w14:paraId="22FB7443" w14:textId="036282E5" w:rsidR="00B77F28" w:rsidRPr="00B77F28" w:rsidRDefault="00B77F28" w:rsidP="00682AA1">
      <w:pPr>
        <w:pStyle w:val="Karlan-Body"/>
      </w:pPr>
      <w:r w:rsidRPr="00B77F28">
        <w:t>LO 1.6</w:t>
      </w:r>
      <w:r>
        <w:t>:</w:t>
      </w:r>
      <w:r w:rsidRPr="00B77F28">
        <w:t xml:space="preserve">  List the characteristics of a good economic model. </w:t>
      </w:r>
    </w:p>
    <w:p w14:paraId="23A7F539" w14:textId="77777777" w:rsidR="00B77F28" w:rsidRPr="00B77F28" w:rsidRDefault="00B77F28" w:rsidP="00682AA1">
      <w:pPr>
        <w:pStyle w:val="Karlan-Body"/>
      </w:pPr>
      <w:r w:rsidRPr="00B77F28">
        <w:t>LO 1.7</w:t>
      </w:r>
      <w:r>
        <w:t>:</w:t>
      </w:r>
      <w:r w:rsidRPr="00B77F28">
        <w:t xml:space="preserve">  Distinguish between positive and normative analysis.</w:t>
      </w:r>
    </w:p>
    <w:p w14:paraId="7D775F19" w14:textId="77777777" w:rsidR="00B77F28" w:rsidRDefault="00B77F28" w:rsidP="0077318F">
      <w:pPr>
        <w:rPr>
          <w:rFonts w:asciiTheme="minorHAnsi" w:hAnsiTheme="minorHAnsi"/>
          <w:b/>
          <w:sz w:val="28"/>
        </w:rPr>
      </w:pPr>
    </w:p>
    <w:p w14:paraId="678848A7" w14:textId="77777777" w:rsidR="00B77F28" w:rsidRPr="009163DA" w:rsidRDefault="00B77F28" w:rsidP="00682AA1">
      <w:pPr>
        <w:pStyle w:val="Karlan-Header"/>
      </w:pPr>
      <w:r w:rsidRPr="009163DA">
        <w:t>Chapter Outline</w:t>
      </w:r>
    </w:p>
    <w:p w14:paraId="72581132" w14:textId="77777777" w:rsidR="00B77F28" w:rsidRDefault="00B77F28" w:rsidP="0077318F">
      <w:pPr>
        <w:rPr>
          <w:rFonts w:asciiTheme="minorHAnsi" w:hAnsiTheme="minorHAnsi"/>
          <w:b/>
          <w:sz w:val="28"/>
        </w:rPr>
      </w:pPr>
    </w:p>
    <w:p w14:paraId="3798A5E6" w14:textId="77777777" w:rsidR="00B77F28" w:rsidRPr="009A2520" w:rsidRDefault="009A2520" w:rsidP="0077318F">
      <w:pPr>
        <w:rPr>
          <w:rFonts w:asciiTheme="minorHAnsi" w:hAnsiTheme="minorHAnsi"/>
          <w:sz w:val="22"/>
        </w:rPr>
      </w:pPr>
      <w:r w:rsidRPr="009A2520">
        <w:rPr>
          <w:rFonts w:asciiTheme="minorHAnsi" w:hAnsiTheme="minorHAnsi"/>
          <w:sz w:val="22"/>
        </w:rPr>
        <w:t xml:space="preserve">OPENING STORY: MAKING AN IMPACT WITH SMALL LOANS </w:t>
      </w:r>
    </w:p>
    <w:p w14:paraId="76213068" w14:textId="77777777" w:rsidR="00B77F28" w:rsidRPr="00B77F28" w:rsidRDefault="00B77F28" w:rsidP="0077318F">
      <w:pPr>
        <w:rPr>
          <w:rFonts w:asciiTheme="minorHAnsi" w:hAnsiTheme="minorHAnsi"/>
        </w:rPr>
      </w:pPr>
      <w:r w:rsidRPr="00B77F28">
        <w:rPr>
          <w:rFonts w:asciiTheme="minorHAnsi" w:hAnsiTheme="minorHAnsi"/>
        </w:rPr>
        <w:t xml:space="preserve">The Basic Insights of Economics </w:t>
      </w:r>
    </w:p>
    <w:p w14:paraId="724B0D66" w14:textId="77777777" w:rsidR="00B77F28" w:rsidRPr="009A2520" w:rsidRDefault="00B77F28" w:rsidP="00B77F28">
      <w:pPr>
        <w:ind w:firstLine="360"/>
        <w:rPr>
          <w:rFonts w:asciiTheme="minorHAnsi" w:hAnsiTheme="minorHAnsi"/>
          <w:b/>
        </w:rPr>
      </w:pPr>
      <w:r>
        <w:rPr>
          <w:rFonts w:asciiTheme="minorHAnsi" w:hAnsiTheme="minorHAnsi"/>
        </w:rPr>
        <w:t xml:space="preserve">Scarcity </w:t>
      </w:r>
      <w:r w:rsidRPr="009A2520">
        <w:rPr>
          <w:rFonts w:asciiTheme="minorHAnsi" w:hAnsiTheme="minorHAnsi"/>
          <w:b/>
        </w:rPr>
        <w:t>(LO 1.1)</w:t>
      </w:r>
    </w:p>
    <w:p w14:paraId="444DF991" w14:textId="77777777" w:rsidR="00B77F28" w:rsidRDefault="00B77F28" w:rsidP="00B77F28">
      <w:pPr>
        <w:ind w:firstLine="360"/>
        <w:rPr>
          <w:rFonts w:asciiTheme="minorHAnsi" w:hAnsiTheme="minorHAnsi"/>
        </w:rPr>
      </w:pPr>
      <w:r w:rsidRPr="00B77F28">
        <w:rPr>
          <w:rFonts w:asciiTheme="minorHAnsi" w:hAnsiTheme="minorHAnsi"/>
        </w:rPr>
        <w:t xml:space="preserve">Opportunity Cost and Marginal Decision Making </w:t>
      </w:r>
      <w:r w:rsidRPr="009A2520">
        <w:rPr>
          <w:rFonts w:asciiTheme="minorHAnsi" w:hAnsiTheme="minorHAnsi"/>
          <w:b/>
        </w:rPr>
        <w:t>(LO 1.2)</w:t>
      </w:r>
    </w:p>
    <w:p w14:paraId="7E6BFEB9" w14:textId="77777777" w:rsidR="00B77F28" w:rsidRPr="00B77F28" w:rsidRDefault="00B77F28" w:rsidP="00B77F28">
      <w:pPr>
        <w:ind w:firstLine="360"/>
        <w:rPr>
          <w:rFonts w:asciiTheme="minorHAnsi" w:hAnsiTheme="minorHAnsi"/>
        </w:rPr>
      </w:pPr>
      <w:r>
        <w:rPr>
          <w:rFonts w:asciiTheme="minorHAnsi" w:hAnsiTheme="minorHAnsi"/>
        </w:rPr>
        <w:tab/>
      </w:r>
      <w:r w:rsidR="009A2520" w:rsidRPr="009A2520">
        <w:rPr>
          <w:rFonts w:asciiTheme="minorHAnsi" w:hAnsiTheme="minorHAnsi"/>
          <w:sz w:val="22"/>
        </w:rPr>
        <w:t>BOX FEATURE: WHAT DO YOU THINK? – THE OPPORTUNITY COST OF A LIFE</w:t>
      </w:r>
    </w:p>
    <w:p w14:paraId="1017F140" w14:textId="77777777" w:rsidR="00B77F28" w:rsidRPr="00B77F28" w:rsidRDefault="00B77F28" w:rsidP="00B77F28">
      <w:pPr>
        <w:ind w:firstLine="360"/>
        <w:rPr>
          <w:rFonts w:asciiTheme="minorHAnsi" w:hAnsiTheme="minorHAnsi"/>
        </w:rPr>
      </w:pPr>
      <w:r w:rsidRPr="00B77F28">
        <w:rPr>
          <w:rFonts w:asciiTheme="minorHAnsi" w:hAnsiTheme="minorHAnsi"/>
        </w:rPr>
        <w:t xml:space="preserve">Incentives </w:t>
      </w:r>
      <w:r w:rsidRPr="009A2520">
        <w:rPr>
          <w:rFonts w:asciiTheme="minorHAnsi" w:hAnsiTheme="minorHAnsi"/>
          <w:b/>
        </w:rPr>
        <w:t>(LO 1.3)</w:t>
      </w:r>
    </w:p>
    <w:p w14:paraId="018EE96A" w14:textId="77777777" w:rsidR="00B77F28" w:rsidRPr="00B77F28" w:rsidRDefault="00B77F28" w:rsidP="00B77F28">
      <w:pPr>
        <w:ind w:firstLine="360"/>
        <w:rPr>
          <w:rFonts w:asciiTheme="minorHAnsi" w:hAnsiTheme="minorHAnsi"/>
        </w:rPr>
      </w:pPr>
      <w:r w:rsidRPr="00B77F28">
        <w:rPr>
          <w:rFonts w:asciiTheme="minorHAnsi" w:hAnsiTheme="minorHAnsi"/>
        </w:rPr>
        <w:t xml:space="preserve">Efficiency </w:t>
      </w:r>
      <w:r w:rsidRPr="009A2520">
        <w:rPr>
          <w:rFonts w:asciiTheme="minorHAnsi" w:hAnsiTheme="minorHAnsi"/>
          <w:b/>
        </w:rPr>
        <w:t>(LO 1.4)</w:t>
      </w:r>
    </w:p>
    <w:p w14:paraId="629D2DB8" w14:textId="77777777" w:rsidR="00B77F28" w:rsidRPr="00B77F28" w:rsidRDefault="00B77F28" w:rsidP="0077318F">
      <w:pPr>
        <w:rPr>
          <w:rFonts w:asciiTheme="minorHAnsi" w:hAnsiTheme="minorHAnsi"/>
        </w:rPr>
      </w:pPr>
      <w:r w:rsidRPr="00B77F28">
        <w:rPr>
          <w:rFonts w:asciiTheme="minorHAnsi" w:hAnsiTheme="minorHAnsi"/>
        </w:rPr>
        <w:t xml:space="preserve">An Economist’s Problem-Solving Toolbox </w:t>
      </w:r>
    </w:p>
    <w:p w14:paraId="42EFDE1C" w14:textId="77777777" w:rsidR="00B77F28" w:rsidRDefault="00B77F28" w:rsidP="00B77F28">
      <w:pPr>
        <w:ind w:firstLine="360"/>
        <w:rPr>
          <w:rFonts w:asciiTheme="minorHAnsi" w:hAnsiTheme="minorHAnsi"/>
        </w:rPr>
      </w:pPr>
      <w:r w:rsidRPr="00B77F28">
        <w:rPr>
          <w:rFonts w:asciiTheme="minorHAnsi" w:hAnsiTheme="minorHAnsi"/>
        </w:rPr>
        <w:t xml:space="preserve">Correlation and Causation </w:t>
      </w:r>
      <w:r w:rsidRPr="009A2520">
        <w:rPr>
          <w:rFonts w:asciiTheme="minorHAnsi" w:hAnsiTheme="minorHAnsi"/>
          <w:b/>
        </w:rPr>
        <w:t>(LO 1.5)</w:t>
      </w:r>
    </w:p>
    <w:p w14:paraId="0728BD8E" w14:textId="77777777" w:rsidR="00B77F28" w:rsidRPr="00B77F28" w:rsidRDefault="00B77F28" w:rsidP="00B77F28">
      <w:pPr>
        <w:ind w:firstLine="360"/>
        <w:rPr>
          <w:rFonts w:asciiTheme="minorHAnsi" w:hAnsiTheme="minorHAnsi"/>
        </w:rPr>
      </w:pPr>
      <w:r>
        <w:rPr>
          <w:rFonts w:asciiTheme="minorHAnsi" w:hAnsiTheme="minorHAnsi"/>
        </w:rPr>
        <w:lastRenderedPageBreak/>
        <w:tab/>
      </w:r>
      <w:r w:rsidR="009A2520" w:rsidRPr="009A2520">
        <w:rPr>
          <w:rFonts w:asciiTheme="minorHAnsi" w:hAnsiTheme="minorHAnsi"/>
          <w:sz w:val="22"/>
        </w:rPr>
        <w:t>BOX FEATURE: FROM ANOTHER ANGLE – DOES ICE CREAM CAUSE POLIO?</w:t>
      </w:r>
    </w:p>
    <w:p w14:paraId="40FC9AD9" w14:textId="77777777" w:rsidR="00B77F28" w:rsidRDefault="00B77F28" w:rsidP="00B77F28">
      <w:pPr>
        <w:ind w:firstLine="360"/>
        <w:rPr>
          <w:rFonts w:asciiTheme="minorHAnsi" w:hAnsiTheme="minorHAnsi"/>
        </w:rPr>
      </w:pPr>
      <w:r w:rsidRPr="00B77F28">
        <w:rPr>
          <w:rFonts w:asciiTheme="minorHAnsi" w:hAnsiTheme="minorHAnsi"/>
        </w:rPr>
        <w:t xml:space="preserve">Models </w:t>
      </w:r>
      <w:r w:rsidRPr="009A2520">
        <w:rPr>
          <w:rFonts w:asciiTheme="minorHAnsi" w:hAnsiTheme="minorHAnsi"/>
          <w:b/>
        </w:rPr>
        <w:t>(LO 1.6)</w:t>
      </w:r>
    </w:p>
    <w:p w14:paraId="35CD3B64" w14:textId="77777777" w:rsidR="00B77F28" w:rsidRPr="00B77F28" w:rsidRDefault="00B77F28" w:rsidP="00B77F28">
      <w:pPr>
        <w:ind w:firstLine="360"/>
        <w:rPr>
          <w:rFonts w:asciiTheme="minorHAnsi" w:hAnsiTheme="minorHAnsi"/>
        </w:rPr>
      </w:pPr>
      <w:r>
        <w:rPr>
          <w:rFonts w:asciiTheme="minorHAnsi" w:hAnsiTheme="minorHAnsi"/>
        </w:rPr>
        <w:tab/>
      </w:r>
      <w:r w:rsidR="009A2520" w:rsidRPr="009A2520">
        <w:rPr>
          <w:rFonts w:asciiTheme="minorHAnsi" w:hAnsiTheme="minorHAnsi"/>
          <w:sz w:val="22"/>
        </w:rPr>
        <w:t>BOX FEATURE: REAL LIFE – TESTING MODELS AGAINST HISTORY</w:t>
      </w:r>
    </w:p>
    <w:p w14:paraId="1D6C4CE3" w14:textId="77777777" w:rsidR="00B77F28" w:rsidRDefault="00B77F28" w:rsidP="00B77F28">
      <w:pPr>
        <w:ind w:firstLine="360"/>
        <w:rPr>
          <w:rFonts w:asciiTheme="minorHAnsi" w:hAnsiTheme="minorHAnsi"/>
        </w:rPr>
      </w:pPr>
      <w:r w:rsidRPr="00B77F28">
        <w:rPr>
          <w:rFonts w:asciiTheme="minorHAnsi" w:hAnsiTheme="minorHAnsi"/>
        </w:rPr>
        <w:t xml:space="preserve">Positive and Normative Analysis </w:t>
      </w:r>
      <w:r w:rsidRPr="009A2520">
        <w:rPr>
          <w:rFonts w:asciiTheme="minorHAnsi" w:hAnsiTheme="minorHAnsi"/>
          <w:b/>
        </w:rPr>
        <w:t>(LO 1.7)</w:t>
      </w:r>
    </w:p>
    <w:p w14:paraId="5ECE66F9" w14:textId="77777777" w:rsidR="00B77F28" w:rsidRPr="00B77F28" w:rsidRDefault="00B77F28" w:rsidP="00B77F28">
      <w:pPr>
        <w:ind w:firstLine="360"/>
        <w:rPr>
          <w:rFonts w:asciiTheme="minorHAnsi" w:hAnsiTheme="minorHAnsi"/>
        </w:rPr>
      </w:pPr>
      <w:r>
        <w:rPr>
          <w:rFonts w:asciiTheme="minorHAnsi" w:hAnsiTheme="minorHAnsi"/>
        </w:rPr>
        <w:tab/>
      </w:r>
      <w:r w:rsidR="009A2520" w:rsidRPr="009A2520">
        <w:rPr>
          <w:rFonts w:asciiTheme="minorHAnsi" w:hAnsiTheme="minorHAnsi"/>
          <w:sz w:val="22"/>
        </w:rPr>
        <w:t>BOX FEATURE: WHAT DO YOU THINK? – THE COST OF COLLEGE CASH</w:t>
      </w:r>
    </w:p>
    <w:p w14:paraId="2F513560" w14:textId="77777777" w:rsidR="00B77F28" w:rsidRDefault="00B77F28" w:rsidP="0077318F">
      <w:pPr>
        <w:rPr>
          <w:rFonts w:asciiTheme="minorHAnsi" w:hAnsiTheme="minorHAnsi"/>
          <w:b/>
          <w:sz w:val="28"/>
        </w:rPr>
      </w:pPr>
    </w:p>
    <w:p w14:paraId="59797253" w14:textId="77777777" w:rsidR="00B77F28" w:rsidRPr="009163DA" w:rsidRDefault="00B77F28" w:rsidP="00682AA1">
      <w:pPr>
        <w:pStyle w:val="Karlan-Header"/>
      </w:pPr>
      <w:r w:rsidRPr="009163DA">
        <w:t>Beyond the Lecture</w:t>
      </w:r>
    </w:p>
    <w:p w14:paraId="2323BAD0" w14:textId="77777777" w:rsidR="00B77F28" w:rsidRDefault="00B77F28" w:rsidP="00C25367">
      <w:pPr>
        <w:rPr>
          <w:rFonts w:asciiTheme="minorHAnsi" w:hAnsiTheme="minorHAnsi"/>
          <w:b/>
          <w:sz w:val="28"/>
        </w:rPr>
      </w:pPr>
    </w:p>
    <w:p w14:paraId="351F446B" w14:textId="77777777" w:rsidR="006A2B2D" w:rsidRPr="00C25367" w:rsidRDefault="006A2B2D" w:rsidP="00682AA1">
      <w:pPr>
        <w:pStyle w:val="Karlan-Header2"/>
      </w:pPr>
      <w:r w:rsidRPr="00C25367">
        <w:t>Class Discussion: Scarcity (LO 1.1)</w:t>
      </w:r>
    </w:p>
    <w:p w14:paraId="0B90858E" w14:textId="77777777" w:rsidR="006A2B2D" w:rsidRPr="00C25367" w:rsidRDefault="006A2B2D" w:rsidP="006A2B2D">
      <w:pPr>
        <w:rPr>
          <w:rFonts w:asciiTheme="minorHAnsi" w:hAnsiTheme="minorHAnsi"/>
        </w:rPr>
      </w:pPr>
      <w:r w:rsidRPr="00C25367">
        <w:rPr>
          <w:rFonts w:asciiTheme="minorHAnsi" w:hAnsiTheme="minorHAnsi"/>
        </w:rPr>
        <w:t xml:space="preserve">Have students review </w:t>
      </w:r>
      <w:hyperlink r:id="rId8" w:history="1">
        <w:r w:rsidRPr="00C25367">
          <w:rPr>
            <w:rStyle w:val="Hyperlink"/>
            <w:rFonts w:asciiTheme="minorHAnsi" w:hAnsiTheme="minorHAnsi"/>
          </w:rPr>
          <w:t xml:space="preserve">this recent TED talk by Peter </w:t>
        </w:r>
        <w:proofErr w:type="spellStart"/>
        <w:r w:rsidRPr="00C25367">
          <w:rPr>
            <w:rStyle w:val="Hyperlink"/>
            <w:rFonts w:asciiTheme="minorHAnsi" w:hAnsiTheme="minorHAnsi"/>
          </w:rPr>
          <w:t>Diamandis</w:t>
        </w:r>
        <w:proofErr w:type="spellEnd"/>
      </w:hyperlink>
      <w:r>
        <w:rPr>
          <w:rFonts w:asciiTheme="minorHAnsi" w:hAnsiTheme="minorHAnsi"/>
        </w:rPr>
        <w:t xml:space="preserve">. Peter </w:t>
      </w:r>
      <w:r w:rsidRPr="00C25367">
        <w:rPr>
          <w:rFonts w:asciiTheme="minorHAnsi" w:hAnsiTheme="minorHAnsi"/>
        </w:rPr>
        <w:t xml:space="preserve">highlights the impact of human ingenuity on scarcity and argues that we should be optimistic about the use of technology to address problems in the future. This is a great springboard for discussion. </w:t>
      </w:r>
    </w:p>
    <w:p w14:paraId="42605368" w14:textId="77777777" w:rsidR="006A2B2D" w:rsidRDefault="006A2B2D" w:rsidP="00682AA1">
      <w:pPr>
        <w:pStyle w:val="ListParagraph"/>
        <w:numPr>
          <w:ilvl w:val="0"/>
          <w:numId w:val="17"/>
        </w:numPr>
        <w:rPr>
          <w:rFonts w:asciiTheme="minorHAnsi" w:hAnsiTheme="minorHAnsi"/>
        </w:rPr>
      </w:pPr>
      <w:r w:rsidRPr="00C25367">
        <w:rPr>
          <w:rFonts w:asciiTheme="minorHAnsi" w:hAnsiTheme="minorHAnsi"/>
        </w:rPr>
        <w:t>Do students think that technology will continue to improve living standards and mitigate the problems associated with scarcity?</w:t>
      </w:r>
    </w:p>
    <w:p w14:paraId="046C86D0" w14:textId="77777777" w:rsidR="006A2B2D" w:rsidRPr="00C25367" w:rsidRDefault="006A2B2D" w:rsidP="00682AA1">
      <w:pPr>
        <w:pStyle w:val="ListParagraph"/>
        <w:numPr>
          <w:ilvl w:val="0"/>
          <w:numId w:val="17"/>
        </w:numPr>
        <w:rPr>
          <w:rFonts w:asciiTheme="minorHAnsi" w:hAnsiTheme="minorHAnsi"/>
        </w:rPr>
      </w:pPr>
      <w:r>
        <w:rPr>
          <w:rFonts w:asciiTheme="minorHAnsi" w:hAnsiTheme="minorHAnsi"/>
        </w:rPr>
        <w:t>Despite the fact that technology advancements have greatly improved quality of life and consumption for most people, will we ever eliminate scarcity?</w:t>
      </w:r>
    </w:p>
    <w:p w14:paraId="527C9EB8" w14:textId="77777777" w:rsidR="006A2B2D" w:rsidRPr="00C25367" w:rsidRDefault="006A2B2D" w:rsidP="006A2B2D">
      <w:pPr>
        <w:rPr>
          <w:rFonts w:asciiTheme="minorHAnsi" w:hAnsiTheme="minorHAnsi"/>
          <w:b/>
        </w:rPr>
      </w:pPr>
    </w:p>
    <w:p w14:paraId="11E1EBC9" w14:textId="77777777" w:rsidR="006A2B2D" w:rsidRPr="00C25367" w:rsidRDefault="006A2B2D" w:rsidP="00682AA1">
      <w:pPr>
        <w:pStyle w:val="Karlan-Header2"/>
      </w:pPr>
      <w:r w:rsidRPr="00C25367">
        <w:t>Writing Assignment: Opportunity Cost and Marginal Decision Making (LO 1.</w:t>
      </w:r>
      <w:r>
        <w:t>2</w:t>
      </w:r>
      <w:r w:rsidRPr="00C25367">
        <w:t>)</w:t>
      </w:r>
    </w:p>
    <w:p w14:paraId="231F49ED" w14:textId="77777777" w:rsidR="006A2B2D" w:rsidRPr="00C25367" w:rsidRDefault="006A2B2D" w:rsidP="006A2B2D">
      <w:pPr>
        <w:rPr>
          <w:rFonts w:asciiTheme="minorHAnsi" w:hAnsiTheme="minorHAnsi"/>
        </w:rPr>
      </w:pPr>
      <w:r>
        <w:rPr>
          <w:rFonts w:asciiTheme="minorHAnsi" w:hAnsiTheme="minorHAnsi"/>
        </w:rPr>
        <w:t xml:space="preserve">Have students </w:t>
      </w:r>
      <w:r w:rsidRPr="00C25367">
        <w:rPr>
          <w:rFonts w:asciiTheme="minorHAnsi" w:hAnsiTheme="minorHAnsi"/>
        </w:rPr>
        <w:t xml:space="preserve">review </w:t>
      </w:r>
      <w:hyperlink r:id="rId9" w:history="1">
        <w:r w:rsidRPr="00C25367">
          <w:rPr>
            <w:rStyle w:val="Hyperlink"/>
            <w:rFonts w:asciiTheme="minorHAnsi" w:hAnsiTheme="minorHAnsi"/>
          </w:rPr>
          <w:t>this article by Russell Roberts</w:t>
        </w:r>
      </w:hyperlink>
      <w:r w:rsidRPr="00C25367">
        <w:rPr>
          <w:rFonts w:asciiTheme="minorHAnsi" w:hAnsiTheme="minorHAnsi"/>
        </w:rPr>
        <w:t xml:space="preserve"> on opportunity cost. It highlights some basic examples that are familiar to students. Require students to write a brief essay on the opportunity costs associated with decisions in their lives, decisions that firm’s make, or government decisions. This can be used as a catalyst for class discussion as well.</w:t>
      </w:r>
    </w:p>
    <w:p w14:paraId="0263BCA7" w14:textId="77777777" w:rsidR="006A2B2D" w:rsidRPr="00C25367" w:rsidRDefault="006A2B2D" w:rsidP="006A2B2D">
      <w:pPr>
        <w:rPr>
          <w:rFonts w:asciiTheme="minorHAnsi" w:hAnsiTheme="minorHAnsi"/>
          <w:b/>
        </w:rPr>
      </w:pPr>
    </w:p>
    <w:p w14:paraId="474904F2" w14:textId="77777777" w:rsidR="006A2B2D" w:rsidRPr="00C25367" w:rsidRDefault="006A2B2D" w:rsidP="00682AA1">
      <w:pPr>
        <w:pStyle w:val="Karlan-Header2"/>
      </w:pPr>
      <w:r>
        <w:t>Class Discussion</w:t>
      </w:r>
      <w:r w:rsidRPr="00C25367">
        <w:t>: Opportunity Cost and Marginal Decision Making (LO 1.</w:t>
      </w:r>
      <w:r>
        <w:t>2</w:t>
      </w:r>
      <w:r w:rsidRPr="00C25367">
        <w:t>)</w:t>
      </w:r>
    </w:p>
    <w:p w14:paraId="21E829AE" w14:textId="77777777" w:rsidR="006A2B2D" w:rsidRDefault="006A2B2D" w:rsidP="006A2B2D">
      <w:pPr>
        <w:rPr>
          <w:rFonts w:asciiTheme="minorHAnsi" w:hAnsiTheme="minorHAnsi"/>
        </w:rPr>
      </w:pPr>
      <w:r w:rsidRPr="00501884">
        <w:rPr>
          <w:rFonts w:asciiTheme="minorHAnsi" w:hAnsiTheme="minorHAnsi"/>
        </w:rPr>
        <w:t>Your class</w:t>
      </w:r>
      <w:r>
        <w:rPr>
          <w:rFonts w:asciiTheme="minorHAnsi" w:hAnsiTheme="minorHAnsi"/>
        </w:rPr>
        <w:t xml:space="preserve"> that you teach is most likely 50 or 75 minutes in length.  Poll the students (perhaps informally, or using software such as Poll Anywhere or clickers) and ask them what they would be doing during this hour if they were not in class.  Some possible answers may include sleeping (especially for an early AM class), working out, studying for another course, watching TV, eating, or many others.  This is a great introduction to opportunity cost – the cost of attending class is giving up the next best alternative of your time.  Questions to ask include:</w:t>
      </w:r>
    </w:p>
    <w:p w14:paraId="6293B760" w14:textId="77777777" w:rsidR="006A2B2D" w:rsidRDefault="006A2B2D" w:rsidP="00682AA1">
      <w:pPr>
        <w:pStyle w:val="ListParagraph"/>
        <w:numPr>
          <w:ilvl w:val="0"/>
          <w:numId w:val="20"/>
        </w:numPr>
        <w:rPr>
          <w:rFonts w:asciiTheme="minorHAnsi" w:hAnsiTheme="minorHAnsi"/>
        </w:rPr>
      </w:pPr>
      <w:r>
        <w:rPr>
          <w:rFonts w:asciiTheme="minorHAnsi" w:hAnsiTheme="minorHAnsi"/>
        </w:rPr>
        <w:t>Is your opportunity cost the same as other students’ opportunity cost?</w:t>
      </w:r>
    </w:p>
    <w:p w14:paraId="65C1F5AB" w14:textId="4DD17C91" w:rsidR="006A2B2D" w:rsidRPr="000F3AF1" w:rsidRDefault="006A2B2D" w:rsidP="00682AA1">
      <w:pPr>
        <w:pStyle w:val="ListParagraph"/>
        <w:numPr>
          <w:ilvl w:val="0"/>
          <w:numId w:val="20"/>
        </w:numPr>
        <w:rPr>
          <w:rFonts w:asciiTheme="minorHAnsi" w:hAnsiTheme="minorHAnsi"/>
        </w:rPr>
      </w:pPr>
      <w:r>
        <w:rPr>
          <w:rFonts w:asciiTheme="minorHAnsi" w:hAnsiTheme="minorHAnsi"/>
        </w:rPr>
        <w:t>Does the fact that you chose to attend class today mean that sitting in this economics lecture is the best use of your time during this hour?</w:t>
      </w:r>
    </w:p>
    <w:p w14:paraId="5CFA86F2" w14:textId="77777777" w:rsidR="006A2B2D" w:rsidRDefault="006A2B2D" w:rsidP="006A2B2D">
      <w:pPr>
        <w:rPr>
          <w:rFonts w:asciiTheme="minorHAnsi" w:hAnsiTheme="minorHAnsi"/>
          <w:u w:val="single"/>
        </w:rPr>
      </w:pPr>
    </w:p>
    <w:p w14:paraId="1217EC5A" w14:textId="77777777" w:rsidR="006A2B2D" w:rsidRPr="00C25367" w:rsidRDefault="006A2B2D" w:rsidP="00682AA1">
      <w:pPr>
        <w:pStyle w:val="Karlan-Header2"/>
      </w:pPr>
      <w:r w:rsidRPr="00C25367">
        <w:t>Class Discussion: Incentives (LO 1.3)</w:t>
      </w:r>
    </w:p>
    <w:p w14:paraId="3AD2E487" w14:textId="77777777" w:rsidR="006A2B2D" w:rsidRDefault="006A2B2D" w:rsidP="006A2B2D">
      <w:pPr>
        <w:rPr>
          <w:rFonts w:asciiTheme="minorHAnsi" w:hAnsiTheme="minorHAnsi"/>
        </w:rPr>
      </w:pPr>
      <w:r w:rsidRPr="00C25367">
        <w:rPr>
          <w:rFonts w:asciiTheme="minorHAnsi" w:hAnsiTheme="minorHAnsi"/>
        </w:rPr>
        <w:t xml:space="preserve">In order to highlight the importance of incentives, </w:t>
      </w:r>
      <w:r>
        <w:rPr>
          <w:rFonts w:asciiTheme="minorHAnsi" w:hAnsiTheme="minorHAnsi"/>
        </w:rPr>
        <w:t xml:space="preserve">consider discussing </w:t>
      </w:r>
      <w:hyperlink r:id="rId10" w:history="1">
        <w:r w:rsidRPr="00C25367">
          <w:rPr>
            <w:rStyle w:val="Hyperlink"/>
            <w:rFonts w:asciiTheme="minorHAnsi" w:hAnsiTheme="minorHAnsi"/>
          </w:rPr>
          <w:t xml:space="preserve">Chapter 3 of </w:t>
        </w:r>
        <w:r w:rsidRPr="00C25367">
          <w:rPr>
            <w:rStyle w:val="Hyperlink"/>
            <w:rFonts w:asciiTheme="minorHAnsi" w:hAnsiTheme="minorHAnsi"/>
            <w:i/>
          </w:rPr>
          <w:t>Freakonomics</w:t>
        </w:r>
      </w:hyperlink>
      <w:r>
        <w:rPr>
          <w:rFonts w:asciiTheme="minorHAnsi" w:hAnsiTheme="minorHAnsi"/>
        </w:rPr>
        <w:t xml:space="preserve"> by Steven Levitt and Stephen Dubner with your students.</w:t>
      </w:r>
      <w:r w:rsidRPr="00C25367">
        <w:rPr>
          <w:rFonts w:asciiTheme="minorHAnsi" w:hAnsiTheme="minorHAnsi"/>
        </w:rPr>
        <w:t xml:space="preserve"> The chapter provides insight into the career of an individual who is involved in the illegal drug market. </w:t>
      </w:r>
      <w:r>
        <w:rPr>
          <w:rFonts w:asciiTheme="minorHAnsi" w:hAnsiTheme="minorHAnsi"/>
        </w:rPr>
        <w:t xml:space="preserve">You could also ask students to review </w:t>
      </w:r>
      <w:hyperlink r:id="rId11" w:history="1">
        <w:r w:rsidRPr="00C25367">
          <w:rPr>
            <w:rStyle w:val="Hyperlink"/>
            <w:rFonts w:asciiTheme="minorHAnsi" w:hAnsiTheme="minorHAnsi"/>
          </w:rPr>
          <w:t>this Los Angeles Times commentary</w:t>
        </w:r>
      </w:hyperlink>
      <w:r w:rsidRPr="00C25367">
        <w:rPr>
          <w:rFonts w:asciiTheme="minorHAnsi" w:hAnsiTheme="minorHAnsi"/>
        </w:rPr>
        <w:t xml:space="preserve"> on the chapter</w:t>
      </w:r>
      <w:r>
        <w:rPr>
          <w:rFonts w:asciiTheme="minorHAnsi" w:hAnsiTheme="minorHAnsi"/>
        </w:rPr>
        <w:t>, also written by Levitt and Dubner.</w:t>
      </w:r>
      <w:r w:rsidRPr="00C25367">
        <w:rPr>
          <w:rFonts w:asciiTheme="minorHAnsi" w:hAnsiTheme="minorHAnsi"/>
        </w:rPr>
        <w:t xml:space="preserve"> </w:t>
      </w:r>
    </w:p>
    <w:p w14:paraId="4795F2D9" w14:textId="77777777" w:rsidR="006A2B2D" w:rsidRPr="009A2520" w:rsidRDefault="006A2B2D" w:rsidP="00682AA1">
      <w:pPr>
        <w:pStyle w:val="ListParagraph"/>
        <w:numPr>
          <w:ilvl w:val="0"/>
          <w:numId w:val="18"/>
        </w:numPr>
        <w:rPr>
          <w:rFonts w:asciiTheme="minorHAnsi" w:hAnsiTheme="minorHAnsi"/>
        </w:rPr>
      </w:pPr>
      <w:r w:rsidRPr="009A2520">
        <w:rPr>
          <w:rFonts w:asciiTheme="minorHAnsi" w:hAnsiTheme="minorHAnsi"/>
        </w:rPr>
        <w:t>Ask students to consider why an individual would be willing to endure the risks associated with the illegal drug market given the relatively low pay and poor working conditions that many workers endure. Students really enjoy this interesting discussion.</w:t>
      </w:r>
    </w:p>
    <w:p w14:paraId="5E924692" w14:textId="77777777" w:rsidR="006A2B2D" w:rsidRPr="009A2520" w:rsidRDefault="006A2B2D" w:rsidP="00682AA1">
      <w:pPr>
        <w:pStyle w:val="ListParagraph"/>
        <w:numPr>
          <w:ilvl w:val="0"/>
          <w:numId w:val="18"/>
        </w:numPr>
        <w:rPr>
          <w:rFonts w:asciiTheme="minorHAnsi" w:hAnsiTheme="minorHAnsi"/>
        </w:rPr>
      </w:pPr>
      <w:r w:rsidRPr="009A2520">
        <w:rPr>
          <w:rFonts w:asciiTheme="minorHAnsi" w:hAnsiTheme="minorHAnsi"/>
        </w:rPr>
        <w:lastRenderedPageBreak/>
        <w:t>How does this market compare to other markets? There are surprising similarities and differences between legal markets and the black market.</w:t>
      </w:r>
    </w:p>
    <w:p w14:paraId="639B7037" w14:textId="77777777" w:rsidR="009A2520" w:rsidRDefault="009A2520" w:rsidP="00C25367">
      <w:pPr>
        <w:rPr>
          <w:rFonts w:asciiTheme="minorHAnsi" w:hAnsiTheme="minorHAnsi"/>
          <w:b/>
          <w:sz w:val="28"/>
        </w:rPr>
      </w:pPr>
    </w:p>
    <w:p w14:paraId="5D2CDF92" w14:textId="77777777" w:rsidR="00773CF9" w:rsidRPr="009163DA" w:rsidRDefault="00773CF9" w:rsidP="00682AA1">
      <w:pPr>
        <w:pStyle w:val="Karlan-Header"/>
      </w:pPr>
      <w:r>
        <w:t>Clicker Questions</w:t>
      </w:r>
    </w:p>
    <w:p w14:paraId="1D89CBF8" w14:textId="77777777" w:rsidR="00773CF9" w:rsidRDefault="00773CF9" w:rsidP="0077318F">
      <w:pPr>
        <w:rPr>
          <w:rFonts w:asciiTheme="minorHAnsi" w:hAnsiTheme="minorHAnsi"/>
          <w:sz w:val="28"/>
          <w:u w:val="single"/>
        </w:rPr>
      </w:pPr>
    </w:p>
    <w:p w14:paraId="69DA4CAD" w14:textId="77777777" w:rsidR="0038491D" w:rsidRDefault="0038491D" w:rsidP="00682AA1">
      <w:pPr>
        <w:pStyle w:val="Karlan-Body"/>
      </w:pPr>
      <w:r>
        <w:t>There are three main purposes to clicker questions.  First, they are a great way to do a quick and instant “on demand” test of student understanding of the material.  You can cover material, and instantly get feedback on student comprehension.  You can see whether you need to explain certain topics again, or move on to the next subject.  Second, they are a great method to break up the class and take a moment away from lecture.  It gets the students actively involved.  Finally, certain clicker questions can be framed in a “discussion” manner, in which you can invite students to talk about the possible right answer with their peers.  You can instruct students to convince their classmate of a right or wrong answer.</w:t>
      </w:r>
    </w:p>
    <w:p w14:paraId="76BC7B43" w14:textId="77777777" w:rsidR="0038491D" w:rsidRDefault="0038491D" w:rsidP="00682AA1">
      <w:pPr>
        <w:pStyle w:val="Karlan-Body"/>
      </w:pPr>
    </w:p>
    <w:p w14:paraId="1EB61FA9" w14:textId="77777777" w:rsidR="008B291B" w:rsidRDefault="0038491D" w:rsidP="00682AA1">
      <w:pPr>
        <w:pStyle w:val="Karlan-Body"/>
        <w:rPr>
          <w:rFonts w:cstheme="minorHAnsi"/>
        </w:rPr>
      </w:pPr>
      <w:r w:rsidRPr="00123492">
        <w:rPr>
          <w:rFonts w:cstheme="minorHAnsi"/>
          <w:color w:val="000000"/>
        </w:rPr>
        <w:t xml:space="preserve">1. </w:t>
      </w:r>
      <w:r>
        <w:rPr>
          <w:rFonts w:cstheme="minorHAnsi"/>
          <w:color w:val="000000"/>
        </w:rPr>
        <w:t>What is the result of scarcity of goods and services?</w:t>
      </w:r>
      <w:r>
        <w:rPr>
          <w:rFonts w:cstheme="minorHAnsi"/>
        </w:rPr>
        <w:t xml:space="preserve"> </w:t>
      </w:r>
      <w:r w:rsidRPr="00123998">
        <w:rPr>
          <w:rFonts w:cstheme="minorHAnsi"/>
          <w:b/>
        </w:rPr>
        <w:t>[LO 1.1]</w:t>
      </w:r>
    </w:p>
    <w:p w14:paraId="1BD77401" w14:textId="4BE94B25" w:rsidR="0038491D" w:rsidRPr="00313466" w:rsidRDefault="0038491D" w:rsidP="00682AA1">
      <w:pPr>
        <w:pStyle w:val="Karlan-Body"/>
        <w:rPr>
          <w:rFonts w:cstheme="minorHAnsi"/>
          <w:color w:val="000000" w:themeColor="text1"/>
        </w:rPr>
      </w:pPr>
      <w:r w:rsidRPr="00313466">
        <w:rPr>
          <w:rFonts w:cstheme="minorHAnsi"/>
          <w:color w:val="000000" w:themeColor="text1"/>
        </w:rPr>
        <w:t>A. People can have all the goods they desire at any price</w:t>
      </w:r>
    </w:p>
    <w:p w14:paraId="338A1571" w14:textId="77777777" w:rsidR="0038491D" w:rsidRPr="00313466" w:rsidRDefault="0038491D" w:rsidP="00682AA1">
      <w:pPr>
        <w:pStyle w:val="Karlan-Body"/>
        <w:rPr>
          <w:rFonts w:cstheme="minorHAnsi"/>
          <w:color w:val="000000" w:themeColor="text1"/>
        </w:rPr>
      </w:pPr>
      <w:r w:rsidRPr="00313466">
        <w:rPr>
          <w:rFonts w:cstheme="minorHAnsi"/>
          <w:color w:val="000000" w:themeColor="text1"/>
        </w:rPr>
        <w:t>B. Only government can provide enough goods for the people</w:t>
      </w:r>
    </w:p>
    <w:p w14:paraId="53656A0A" w14:textId="77777777" w:rsidR="0038491D" w:rsidRPr="00123492" w:rsidRDefault="0038491D" w:rsidP="00682AA1">
      <w:pPr>
        <w:pStyle w:val="Karlan-Body"/>
        <w:rPr>
          <w:rFonts w:cstheme="minorHAnsi"/>
        </w:rPr>
      </w:pPr>
      <w:r w:rsidRPr="00313466">
        <w:rPr>
          <w:rFonts w:cstheme="minorHAnsi"/>
          <w:color w:val="000000" w:themeColor="text1"/>
        </w:rPr>
        <w:t xml:space="preserve">C. </w:t>
      </w:r>
      <w:r>
        <w:rPr>
          <w:rFonts w:cstheme="minorHAnsi"/>
          <w:color w:val="000000"/>
        </w:rPr>
        <w:t>People may experience poverty</w:t>
      </w:r>
    </w:p>
    <w:p w14:paraId="74A1E13D" w14:textId="77777777" w:rsidR="0038491D" w:rsidRPr="00123492" w:rsidRDefault="0038491D" w:rsidP="00682AA1">
      <w:pPr>
        <w:pStyle w:val="Karlan-Body"/>
        <w:rPr>
          <w:rFonts w:cstheme="minorHAnsi"/>
        </w:rPr>
      </w:pPr>
      <w:r w:rsidRPr="00123492">
        <w:rPr>
          <w:rFonts w:cstheme="minorHAnsi"/>
          <w:b/>
          <w:bCs/>
          <w:color w:val="000000"/>
          <w:u w:val="single"/>
        </w:rPr>
        <w:t xml:space="preserve">D. </w:t>
      </w:r>
      <w:r w:rsidRPr="00123492">
        <w:rPr>
          <w:rFonts w:cstheme="minorHAnsi"/>
          <w:color w:val="000000"/>
        </w:rPr>
        <w:t xml:space="preserve"> </w:t>
      </w:r>
      <w:r>
        <w:rPr>
          <w:rFonts w:cstheme="minorHAnsi"/>
          <w:color w:val="000000"/>
        </w:rPr>
        <w:t>Any economic system must have a method to allocate goods and services</w:t>
      </w:r>
    </w:p>
    <w:p w14:paraId="014AD8AD" w14:textId="77777777" w:rsidR="0038491D" w:rsidRDefault="0038491D" w:rsidP="00682AA1">
      <w:pPr>
        <w:pStyle w:val="Karlan-Body"/>
      </w:pPr>
    </w:p>
    <w:p w14:paraId="2F670D89" w14:textId="77777777" w:rsidR="0038491D" w:rsidRDefault="0038491D" w:rsidP="00682AA1">
      <w:pPr>
        <w:pStyle w:val="Karlan-Body"/>
      </w:pPr>
      <w:r w:rsidRPr="00020E73">
        <w:rPr>
          <w:b/>
        </w:rPr>
        <w:t>Feedback</w:t>
      </w:r>
      <w:r>
        <w:t>:  With scarcity, we don’t have enough goods to freely be given to everyone to satisfy all wants.  Thus, a method to allocate goods must be used.  This could include prices, or other methods.  Note that poverty isn’t a direct result of scarcity – scarcity affects all people, both rich and poor.</w:t>
      </w:r>
    </w:p>
    <w:p w14:paraId="680D6849" w14:textId="77777777" w:rsidR="0038491D" w:rsidRDefault="0038491D" w:rsidP="00682AA1">
      <w:pPr>
        <w:pStyle w:val="Karlan-Body"/>
      </w:pPr>
    </w:p>
    <w:p w14:paraId="392EA5B1" w14:textId="77777777" w:rsidR="00682AA1" w:rsidRDefault="00682AA1" w:rsidP="00682AA1">
      <w:pPr>
        <w:pStyle w:val="Karlan-Body"/>
      </w:pPr>
    </w:p>
    <w:p w14:paraId="6566AC2B" w14:textId="77777777" w:rsidR="0038491D" w:rsidRPr="00123492" w:rsidRDefault="0038491D" w:rsidP="00682AA1">
      <w:pPr>
        <w:pStyle w:val="Karlan-Body"/>
        <w:rPr>
          <w:rFonts w:cstheme="minorHAnsi"/>
        </w:rPr>
      </w:pPr>
      <w:r>
        <w:rPr>
          <w:rFonts w:cstheme="minorHAnsi"/>
          <w:color w:val="000000"/>
        </w:rPr>
        <w:t>2</w:t>
      </w:r>
      <w:r w:rsidRPr="00123492">
        <w:rPr>
          <w:rFonts w:cstheme="minorHAnsi"/>
          <w:color w:val="000000"/>
        </w:rPr>
        <w:t xml:space="preserve">. </w:t>
      </w:r>
      <w:r>
        <w:rPr>
          <w:rFonts w:cstheme="minorHAnsi"/>
          <w:color w:val="000000"/>
        </w:rPr>
        <w:t xml:space="preserve">“Children eat more ice cream in the summer.  Children are more likely to drown in the summer.  We can conclude that ice cream consumption causes drowning.”  The previous statement is an example of____________.  </w:t>
      </w:r>
      <w:r w:rsidRPr="00123998">
        <w:rPr>
          <w:rFonts w:cstheme="minorHAnsi"/>
          <w:b/>
          <w:color w:val="000000"/>
        </w:rPr>
        <w:t>[LO 1.5]</w:t>
      </w:r>
    </w:p>
    <w:p w14:paraId="2EE7E881" w14:textId="77777777" w:rsidR="0038491D" w:rsidRPr="00313466" w:rsidRDefault="0038491D" w:rsidP="00682AA1">
      <w:pPr>
        <w:pStyle w:val="Karlan-Body"/>
        <w:rPr>
          <w:rFonts w:cstheme="minorHAnsi"/>
          <w:color w:val="000000" w:themeColor="text1"/>
        </w:rPr>
      </w:pPr>
      <w:r w:rsidRPr="00313466">
        <w:rPr>
          <w:rFonts w:cstheme="minorHAnsi"/>
          <w:color w:val="000000" w:themeColor="text1"/>
        </w:rPr>
        <w:t>A. Normative economic statements</w:t>
      </w:r>
    </w:p>
    <w:p w14:paraId="11CF7282" w14:textId="77777777" w:rsidR="0038491D" w:rsidRPr="00313466" w:rsidRDefault="0038491D" w:rsidP="00682AA1">
      <w:pPr>
        <w:pStyle w:val="Karlan-Body"/>
        <w:rPr>
          <w:rFonts w:cstheme="minorHAnsi"/>
          <w:color w:val="000000" w:themeColor="text1"/>
        </w:rPr>
      </w:pPr>
      <w:r w:rsidRPr="00313466">
        <w:rPr>
          <w:rFonts w:cstheme="minorHAnsi"/>
          <w:color w:val="000000" w:themeColor="text1"/>
        </w:rPr>
        <w:t>B. Negative incentives resulting in undesirable outcomes</w:t>
      </w:r>
    </w:p>
    <w:p w14:paraId="5E68B04E" w14:textId="77777777" w:rsidR="0038491D" w:rsidRPr="00123492" w:rsidRDefault="0038491D" w:rsidP="00682AA1">
      <w:pPr>
        <w:pStyle w:val="Karlan-Body"/>
        <w:rPr>
          <w:rFonts w:cstheme="minorHAnsi"/>
        </w:rPr>
      </w:pPr>
      <w:r w:rsidRPr="00313466">
        <w:rPr>
          <w:rFonts w:cstheme="minorHAnsi"/>
          <w:color w:val="000000" w:themeColor="text1"/>
        </w:rPr>
        <w:t xml:space="preserve">C. </w:t>
      </w:r>
      <w:r>
        <w:rPr>
          <w:rFonts w:cstheme="minorHAnsi"/>
          <w:color w:val="000000"/>
        </w:rPr>
        <w:t>Confusing correlation with causation</w:t>
      </w:r>
    </w:p>
    <w:p w14:paraId="71407A52" w14:textId="77777777" w:rsidR="0038491D" w:rsidRPr="00123492" w:rsidRDefault="0038491D" w:rsidP="00682AA1">
      <w:pPr>
        <w:pStyle w:val="Karlan-Body"/>
        <w:rPr>
          <w:rFonts w:cstheme="minorHAnsi"/>
        </w:rPr>
      </w:pPr>
      <w:r w:rsidRPr="00313466">
        <w:rPr>
          <w:rFonts w:cstheme="minorHAnsi"/>
          <w:b/>
          <w:bCs/>
          <w:color w:val="000000"/>
          <w:u w:val="single"/>
        </w:rPr>
        <w:t>D.</w:t>
      </w:r>
      <w:r w:rsidRPr="00123492">
        <w:rPr>
          <w:rFonts w:cstheme="minorHAnsi"/>
          <w:b/>
          <w:bCs/>
          <w:color w:val="000000"/>
          <w:u w:val="single"/>
        </w:rPr>
        <w:t xml:space="preserve"> </w:t>
      </w:r>
      <w:r>
        <w:rPr>
          <w:rFonts w:cstheme="minorHAnsi"/>
          <w:color w:val="000000"/>
        </w:rPr>
        <w:t>Opportunity cost creating tradeoffs</w:t>
      </w:r>
    </w:p>
    <w:p w14:paraId="40C786FD" w14:textId="77777777" w:rsidR="0038491D" w:rsidRDefault="0038491D" w:rsidP="00682AA1">
      <w:pPr>
        <w:pStyle w:val="Karlan-Body"/>
      </w:pPr>
    </w:p>
    <w:p w14:paraId="6D6CEE0E" w14:textId="77777777" w:rsidR="00682AA1" w:rsidRDefault="00682AA1" w:rsidP="00682AA1">
      <w:pPr>
        <w:pStyle w:val="Karlan-Body"/>
      </w:pPr>
    </w:p>
    <w:p w14:paraId="419266E3" w14:textId="77777777" w:rsidR="0038491D" w:rsidRPr="00123492" w:rsidRDefault="0038491D" w:rsidP="00682AA1">
      <w:pPr>
        <w:pStyle w:val="Karlan-Body"/>
        <w:rPr>
          <w:rFonts w:cstheme="minorHAnsi"/>
        </w:rPr>
      </w:pPr>
      <w:r>
        <w:rPr>
          <w:rFonts w:cstheme="minorHAnsi"/>
          <w:color w:val="000000"/>
        </w:rPr>
        <w:t>3</w:t>
      </w:r>
      <w:r w:rsidRPr="00123492">
        <w:rPr>
          <w:rFonts w:cstheme="minorHAnsi"/>
          <w:color w:val="000000"/>
        </w:rPr>
        <w:t xml:space="preserve">. </w:t>
      </w:r>
      <w:r>
        <w:rPr>
          <w:rFonts w:cstheme="minorHAnsi"/>
          <w:color w:val="000000"/>
        </w:rPr>
        <w:t xml:space="preserve">Which of the following do you think is most likely necessary to create a good economic model? </w:t>
      </w:r>
      <w:r w:rsidRPr="00123998">
        <w:rPr>
          <w:rFonts w:cstheme="minorHAnsi"/>
          <w:b/>
          <w:color w:val="000000"/>
        </w:rPr>
        <w:t>[LO 1.6]</w:t>
      </w:r>
    </w:p>
    <w:p w14:paraId="2881D72D" w14:textId="77777777" w:rsidR="0038491D" w:rsidRPr="00313466" w:rsidRDefault="0038491D" w:rsidP="00682AA1">
      <w:pPr>
        <w:pStyle w:val="Karlan-Body"/>
        <w:rPr>
          <w:rFonts w:cstheme="minorHAnsi"/>
          <w:color w:val="000000" w:themeColor="text1"/>
        </w:rPr>
      </w:pPr>
      <w:r w:rsidRPr="00313466">
        <w:rPr>
          <w:rFonts w:cstheme="minorHAnsi"/>
          <w:color w:val="000000" w:themeColor="text1"/>
        </w:rPr>
        <w:t>A. Identical to the real world and no simplifications</w:t>
      </w:r>
    </w:p>
    <w:p w14:paraId="1828A27B" w14:textId="77777777" w:rsidR="0038491D" w:rsidRPr="00313466" w:rsidRDefault="0038491D" w:rsidP="00682AA1">
      <w:pPr>
        <w:pStyle w:val="Karlan-Body"/>
        <w:rPr>
          <w:rFonts w:cstheme="minorHAnsi"/>
          <w:color w:val="000000" w:themeColor="text1"/>
        </w:rPr>
      </w:pPr>
      <w:r w:rsidRPr="00313466">
        <w:rPr>
          <w:rFonts w:cstheme="minorHAnsi"/>
          <w:color w:val="000000" w:themeColor="text1"/>
        </w:rPr>
        <w:t>B. Changing assumptions until all problems are eliminated in the model</w:t>
      </w:r>
    </w:p>
    <w:p w14:paraId="69EE06F2" w14:textId="77777777" w:rsidR="0038491D" w:rsidRPr="00123492" w:rsidRDefault="0038491D" w:rsidP="00682AA1">
      <w:pPr>
        <w:pStyle w:val="Karlan-Body"/>
        <w:rPr>
          <w:rFonts w:cstheme="minorHAnsi"/>
        </w:rPr>
      </w:pPr>
      <w:r w:rsidRPr="00313466">
        <w:rPr>
          <w:rFonts w:cstheme="minorHAnsi"/>
          <w:color w:val="000000" w:themeColor="text1"/>
        </w:rPr>
        <w:t xml:space="preserve">C. </w:t>
      </w:r>
      <w:r>
        <w:rPr>
          <w:rFonts w:cstheme="minorHAnsi"/>
          <w:color w:val="000000"/>
        </w:rPr>
        <w:t>Finding a lot of experts who agree with my opinions before building the model</w:t>
      </w:r>
    </w:p>
    <w:p w14:paraId="6B8D6FF1" w14:textId="77777777" w:rsidR="0038491D" w:rsidRPr="00123492" w:rsidRDefault="0038491D" w:rsidP="00682AA1">
      <w:pPr>
        <w:pStyle w:val="Karlan-Body"/>
        <w:rPr>
          <w:rFonts w:cstheme="minorHAnsi"/>
        </w:rPr>
      </w:pPr>
      <w:r w:rsidRPr="00CA3D0A">
        <w:rPr>
          <w:rFonts w:cstheme="minorHAnsi"/>
          <w:b/>
          <w:bCs/>
          <w:color w:val="000000"/>
          <w:u w:val="single"/>
        </w:rPr>
        <w:t>D</w:t>
      </w:r>
      <w:r w:rsidRPr="00123492">
        <w:rPr>
          <w:rFonts w:cstheme="minorHAnsi"/>
          <w:b/>
          <w:bCs/>
          <w:color w:val="000000"/>
          <w:u w:val="single"/>
        </w:rPr>
        <w:t xml:space="preserve">. </w:t>
      </w:r>
      <w:r>
        <w:rPr>
          <w:rFonts w:cstheme="minorHAnsi"/>
          <w:color w:val="000000"/>
        </w:rPr>
        <w:t>A set of well-defined variables with data that we wish to study</w:t>
      </w:r>
    </w:p>
    <w:p w14:paraId="2C0C5E53" w14:textId="77777777" w:rsidR="0038491D" w:rsidRDefault="0038491D" w:rsidP="00682AA1">
      <w:pPr>
        <w:pStyle w:val="Karlan-Body"/>
      </w:pPr>
    </w:p>
    <w:p w14:paraId="718B4DAC" w14:textId="77777777" w:rsidR="0038491D" w:rsidRDefault="0038491D" w:rsidP="00682AA1">
      <w:pPr>
        <w:pStyle w:val="Karlan-Body"/>
      </w:pPr>
      <w:r w:rsidRPr="00CA3D0A">
        <w:rPr>
          <w:b/>
        </w:rPr>
        <w:lastRenderedPageBreak/>
        <w:t>Feedback</w:t>
      </w:r>
      <w:r>
        <w:t>:  Remember that models by definition are a simplification of reality.  We can’t have a model that is identical to the real world economy.  It would require billions of variables, trillions of data points, and multiple supercomputers to analyze the data!</w:t>
      </w:r>
    </w:p>
    <w:p w14:paraId="082FB02E" w14:textId="77777777" w:rsidR="0038491D" w:rsidRDefault="0038491D" w:rsidP="00682AA1">
      <w:pPr>
        <w:pStyle w:val="Karlan-Body"/>
      </w:pPr>
    </w:p>
    <w:p w14:paraId="4D375EB2" w14:textId="77777777" w:rsidR="0038491D" w:rsidRDefault="0038491D" w:rsidP="00682AA1">
      <w:pPr>
        <w:pStyle w:val="Karlan-Body"/>
      </w:pPr>
    </w:p>
    <w:p w14:paraId="6038A010" w14:textId="77777777" w:rsidR="0038491D" w:rsidRPr="00123492" w:rsidRDefault="0038491D" w:rsidP="00682AA1">
      <w:pPr>
        <w:pStyle w:val="Karlan-Body"/>
        <w:rPr>
          <w:rFonts w:cstheme="minorHAnsi"/>
        </w:rPr>
      </w:pPr>
      <w:r>
        <w:rPr>
          <w:rFonts w:cstheme="minorHAnsi"/>
          <w:color w:val="000000"/>
        </w:rPr>
        <w:t>4</w:t>
      </w:r>
      <w:r w:rsidRPr="00123492">
        <w:rPr>
          <w:rFonts w:cstheme="minorHAnsi"/>
          <w:color w:val="000000"/>
        </w:rPr>
        <w:t xml:space="preserve">. </w:t>
      </w:r>
      <w:r>
        <w:rPr>
          <w:rFonts w:cstheme="minorHAnsi"/>
          <w:color w:val="000000"/>
        </w:rPr>
        <w:t xml:space="preserve">Which of the following is an incentive your instructor could provide to get more students to attend class? </w:t>
      </w:r>
      <w:r w:rsidRPr="00123998">
        <w:rPr>
          <w:rFonts w:cstheme="minorHAnsi"/>
          <w:b/>
          <w:color w:val="000000"/>
        </w:rPr>
        <w:t xml:space="preserve"> [LO 1.3]</w:t>
      </w:r>
    </w:p>
    <w:p w14:paraId="77617800" w14:textId="77777777" w:rsidR="0038491D" w:rsidRPr="00313466" w:rsidRDefault="0038491D" w:rsidP="00682AA1">
      <w:pPr>
        <w:pStyle w:val="Karlan-Body"/>
        <w:rPr>
          <w:rFonts w:cstheme="minorHAnsi"/>
          <w:color w:val="000000" w:themeColor="text1"/>
        </w:rPr>
      </w:pPr>
      <w:r w:rsidRPr="00313466">
        <w:rPr>
          <w:rFonts w:cstheme="minorHAnsi"/>
          <w:color w:val="000000" w:themeColor="text1"/>
        </w:rPr>
        <w:t>A. Giving extra credit to students who attend more than 90% of classes</w:t>
      </w:r>
    </w:p>
    <w:p w14:paraId="7145914E" w14:textId="77777777" w:rsidR="0038491D" w:rsidRPr="00313466" w:rsidRDefault="0038491D" w:rsidP="00682AA1">
      <w:pPr>
        <w:pStyle w:val="Karlan-Body"/>
        <w:rPr>
          <w:rFonts w:cstheme="minorHAnsi"/>
          <w:color w:val="000000" w:themeColor="text1"/>
        </w:rPr>
      </w:pPr>
      <w:r w:rsidRPr="00313466">
        <w:rPr>
          <w:rFonts w:cstheme="minorHAnsi"/>
          <w:color w:val="000000" w:themeColor="text1"/>
        </w:rPr>
        <w:t>B. Handing out candy to students who attend</w:t>
      </w:r>
    </w:p>
    <w:p w14:paraId="14E4608A" w14:textId="77777777" w:rsidR="0038491D" w:rsidRPr="00123492" w:rsidRDefault="0038491D" w:rsidP="00682AA1">
      <w:pPr>
        <w:pStyle w:val="Karlan-Body"/>
        <w:rPr>
          <w:rFonts w:cstheme="minorHAnsi"/>
        </w:rPr>
      </w:pPr>
      <w:r w:rsidRPr="00313466">
        <w:rPr>
          <w:rFonts w:cstheme="minorHAnsi"/>
          <w:color w:val="000000" w:themeColor="text1"/>
        </w:rPr>
        <w:t xml:space="preserve">C. </w:t>
      </w:r>
      <w:r>
        <w:rPr>
          <w:rFonts w:cstheme="minorHAnsi"/>
          <w:color w:val="000000"/>
        </w:rPr>
        <w:t>Failing students who miss a class without a University-approved excuse</w:t>
      </w:r>
    </w:p>
    <w:p w14:paraId="185843B6" w14:textId="77777777" w:rsidR="0038491D" w:rsidRPr="00123492" w:rsidRDefault="0038491D" w:rsidP="00682AA1">
      <w:pPr>
        <w:pStyle w:val="Karlan-Body"/>
        <w:rPr>
          <w:rFonts w:cstheme="minorHAnsi"/>
        </w:rPr>
      </w:pPr>
      <w:r w:rsidRPr="00CA3D0A">
        <w:rPr>
          <w:rFonts w:cstheme="minorHAnsi"/>
          <w:b/>
          <w:bCs/>
          <w:color w:val="000000"/>
          <w:u w:val="single"/>
        </w:rPr>
        <w:t>D</w:t>
      </w:r>
      <w:r w:rsidRPr="00123492">
        <w:rPr>
          <w:rFonts w:cstheme="minorHAnsi"/>
          <w:b/>
          <w:bCs/>
          <w:color w:val="000000"/>
          <w:u w:val="single"/>
        </w:rPr>
        <w:t xml:space="preserve">. </w:t>
      </w:r>
      <w:r>
        <w:rPr>
          <w:rFonts w:cstheme="minorHAnsi"/>
          <w:color w:val="000000"/>
        </w:rPr>
        <w:t>All of the above</w:t>
      </w:r>
    </w:p>
    <w:p w14:paraId="0D2A4BBA" w14:textId="77777777" w:rsidR="0038491D" w:rsidRDefault="0038491D" w:rsidP="00682AA1">
      <w:pPr>
        <w:pStyle w:val="Karlan-Body"/>
      </w:pPr>
    </w:p>
    <w:p w14:paraId="2AA7D14C" w14:textId="77777777" w:rsidR="0038491D" w:rsidRDefault="0038491D" w:rsidP="00682AA1">
      <w:pPr>
        <w:pStyle w:val="Karlan-Body"/>
      </w:pPr>
      <w:r w:rsidRPr="00CA3D0A">
        <w:rPr>
          <w:b/>
        </w:rPr>
        <w:t>Feedback</w:t>
      </w:r>
      <w:r>
        <w:t>:  Remember that incentives can be positive or negative.  We don’t want to ask which incentives we would personally agree with.  We just want to ask if the incentive would change behavior.</w:t>
      </w:r>
    </w:p>
    <w:p w14:paraId="5DDF3163" w14:textId="77777777" w:rsidR="0038491D" w:rsidRDefault="0038491D" w:rsidP="00682AA1">
      <w:pPr>
        <w:pStyle w:val="Karlan-Body"/>
      </w:pPr>
    </w:p>
    <w:p w14:paraId="4D974FF1" w14:textId="77777777" w:rsidR="00682AA1" w:rsidRDefault="00682AA1" w:rsidP="00682AA1">
      <w:pPr>
        <w:pStyle w:val="Karlan-Body"/>
      </w:pPr>
    </w:p>
    <w:p w14:paraId="567693CF" w14:textId="77777777" w:rsidR="0038491D" w:rsidRPr="00123492" w:rsidRDefault="0038491D" w:rsidP="00682AA1">
      <w:pPr>
        <w:pStyle w:val="Karlan-Body"/>
        <w:rPr>
          <w:rFonts w:cstheme="minorHAnsi"/>
        </w:rPr>
      </w:pPr>
      <w:r>
        <w:rPr>
          <w:rFonts w:cstheme="minorHAnsi"/>
          <w:color w:val="000000"/>
        </w:rPr>
        <w:t>5</w:t>
      </w:r>
      <w:r w:rsidRPr="00123492">
        <w:rPr>
          <w:rFonts w:cstheme="minorHAnsi"/>
          <w:color w:val="000000"/>
        </w:rPr>
        <w:t xml:space="preserve">. </w:t>
      </w:r>
      <w:r>
        <w:rPr>
          <w:rFonts w:cstheme="minorHAnsi"/>
          <w:color w:val="000000"/>
        </w:rPr>
        <w:t xml:space="preserve">A rational person should only do an activity as long as </w:t>
      </w:r>
      <w:bookmarkStart w:id="0" w:name="_GoBack"/>
      <w:r w:rsidRPr="00123998">
        <w:rPr>
          <w:rFonts w:cstheme="minorHAnsi"/>
          <w:b/>
          <w:color w:val="000000"/>
        </w:rPr>
        <w:t>[LO 1.2]</w:t>
      </w:r>
      <w:bookmarkEnd w:id="0"/>
    </w:p>
    <w:p w14:paraId="1E114BCF" w14:textId="77777777" w:rsidR="0038491D" w:rsidRPr="00313466" w:rsidRDefault="0038491D" w:rsidP="00682AA1">
      <w:pPr>
        <w:pStyle w:val="Karlan-Body"/>
        <w:rPr>
          <w:rFonts w:cstheme="minorHAnsi"/>
          <w:color w:val="000000" w:themeColor="text1"/>
        </w:rPr>
      </w:pPr>
      <w:r w:rsidRPr="00313466">
        <w:rPr>
          <w:rFonts w:cstheme="minorHAnsi"/>
          <w:color w:val="000000" w:themeColor="text1"/>
        </w:rPr>
        <w:t>A. The marginal benefits are greater than the marginal costs</w:t>
      </w:r>
    </w:p>
    <w:p w14:paraId="18961559" w14:textId="77777777" w:rsidR="0038491D" w:rsidRPr="00313466" w:rsidRDefault="0038491D" w:rsidP="00682AA1">
      <w:pPr>
        <w:pStyle w:val="Karlan-Body"/>
        <w:rPr>
          <w:rFonts w:cstheme="minorHAnsi"/>
          <w:color w:val="000000" w:themeColor="text1"/>
        </w:rPr>
      </w:pPr>
      <w:r w:rsidRPr="00313466">
        <w:rPr>
          <w:rFonts w:cstheme="minorHAnsi"/>
          <w:color w:val="000000" w:themeColor="text1"/>
        </w:rPr>
        <w:t>B. There are no costs to the activity</w:t>
      </w:r>
    </w:p>
    <w:p w14:paraId="50BDC64E" w14:textId="77777777" w:rsidR="0038491D" w:rsidRPr="00123492" w:rsidRDefault="0038491D" w:rsidP="00682AA1">
      <w:pPr>
        <w:pStyle w:val="Karlan-Body"/>
        <w:rPr>
          <w:rFonts w:cstheme="minorHAnsi"/>
        </w:rPr>
      </w:pPr>
      <w:r w:rsidRPr="00313466">
        <w:rPr>
          <w:rFonts w:cstheme="minorHAnsi"/>
          <w:color w:val="000000" w:themeColor="text1"/>
        </w:rPr>
        <w:t xml:space="preserve">C. </w:t>
      </w:r>
      <w:r>
        <w:rPr>
          <w:rFonts w:cstheme="minorHAnsi"/>
          <w:color w:val="000000"/>
        </w:rPr>
        <w:t>It can earn them money</w:t>
      </w:r>
    </w:p>
    <w:p w14:paraId="1B6D8969" w14:textId="77777777" w:rsidR="0038491D" w:rsidRPr="00123492" w:rsidRDefault="0038491D" w:rsidP="00682AA1">
      <w:pPr>
        <w:pStyle w:val="Karlan-Body"/>
        <w:rPr>
          <w:rFonts w:cstheme="minorHAnsi"/>
        </w:rPr>
      </w:pPr>
      <w:r w:rsidRPr="008B291B">
        <w:rPr>
          <w:rFonts w:cstheme="minorHAnsi"/>
          <w:b/>
          <w:bCs/>
          <w:color w:val="000000"/>
          <w:u w:val="single"/>
        </w:rPr>
        <w:t>D.</w:t>
      </w:r>
      <w:r w:rsidRPr="00123492">
        <w:rPr>
          <w:rFonts w:cstheme="minorHAnsi"/>
          <w:b/>
          <w:bCs/>
          <w:color w:val="000000"/>
          <w:u w:val="single"/>
        </w:rPr>
        <w:t xml:space="preserve"> </w:t>
      </w:r>
      <w:r>
        <w:rPr>
          <w:rFonts w:cstheme="minorHAnsi"/>
          <w:color w:val="000000"/>
        </w:rPr>
        <w:t>The opportunity costs of doing the activity are low</w:t>
      </w:r>
    </w:p>
    <w:p w14:paraId="543D4A46" w14:textId="77777777" w:rsidR="0038491D" w:rsidRDefault="0038491D" w:rsidP="00682AA1">
      <w:pPr>
        <w:pStyle w:val="Karlan-Body"/>
      </w:pPr>
    </w:p>
    <w:p w14:paraId="4E57440F" w14:textId="77777777" w:rsidR="0038491D" w:rsidRDefault="0038491D" w:rsidP="00682AA1">
      <w:pPr>
        <w:pStyle w:val="Karlan-Body"/>
      </w:pPr>
      <w:r w:rsidRPr="00CA3D0A">
        <w:rPr>
          <w:b/>
        </w:rPr>
        <w:t>Feedback</w:t>
      </w:r>
      <w:r>
        <w:t>:  People do activities even if opportunity costs are high.  One example is going to college and not working for four years during your time as a student!</w:t>
      </w:r>
    </w:p>
    <w:p w14:paraId="1D6FECC0" w14:textId="77777777" w:rsidR="0038491D" w:rsidRDefault="0038491D" w:rsidP="0077318F">
      <w:pPr>
        <w:rPr>
          <w:rFonts w:asciiTheme="minorHAnsi" w:hAnsiTheme="minorHAnsi"/>
          <w:sz w:val="28"/>
          <w:u w:val="single"/>
        </w:rPr>
      </w:pPr>
    </w:p>
    <w:p w14:paraId="5ABAC923" w14:textId="77777777" w:rsidR="00773CF9" w:rsidRDefault="00773CF9" w:rsidP="0077318F">
      <w:pPr>
        <w:rPr>
          <w:rFonts w:asciiTheme="minorHAnsi" w:hAnsiTheme="minorHAnsi"/>
          <w:sz w:val="28"/>
          <w:u w:val="single"/>
        </w:rPr>
      </w:pPr>
    </w:p>
    <w:p w14:paraId="4AC32545" w14:textId="77777777" w:rsidR="009163DA" w:rsidRPr="009163DA" w:rsidRDefault="009163DA" w:rsidP="00682AA1">
      <w:pPr>
        <w:pStyle w:val="Karlan-Header"/>
      </w:pPr>
      <w:r w:rsidRPr="009163DA">
        <w:t>Solutions to End-of-Chapter Questions and Problems</w:t>
      </w:r>
    </w:p>
    <w:p w14:paraId="3B79B4F0" w14:textId="77777777" w:rsidR="009163DA" w:rsidRDefault="009163DA" w:rsidP="0077318F">
      <w:pPr>
        <w:rPr>
          <w:rFonts w:asciiTheme="minorHAnsi" w:hAnsiTheme="minorHAnsi"/>
          <w:b/>
          <w:sz w:val="28"/>
        </w:rPr>
      </w:pPr>
    </w:p>
    <w:p w14:paraId="471F321B" w14:textId="77777777" w:rsidR="00770F75" w:rsidRDefault="00770F75" w:rsidP="00682AA1">
      <w:pPr>
        <w:pStyle w:val="Karlan-Header2"/>
      </w:pPr>
      <w:r>
        <w:t>Review Questions</w:t>
      </w:r>
    </w:p>
    <w:p w14:paraId="12D20443" w14:textId="77777777" w:rsidR="00770F75" w:rsidRPr="00770F75" w:rsidRDefault="00770F75" w:rsidP="0077318F">
      <w:pPr>
        <w:rPr>
          <w:rFonts w:asciiTheme="minorHAnsi" w:hAnsiTheme="minorHAnsi"/>
          <w:b/>
        </w:rPr>
      </w:pPr>
    </w:p>
    <w:p w14:paraId="1DFA38A3" w14:textId="77777777" w:rsidR="00770F75" w:rsidRPr="0077318F" w:rsidRDefault="00770F75" w:rsidP="00682AA1">
      <w:pPr>
        <w:pStyle w:val="ListParagraph"/>
        <w:numPr>
          <w:ilvl w:val="0"/>
          <w:numId w:val="19"/>
        </w:numPr>
        <w:ind w:left="0" w:firstLine="0"/>
        <w:rPr>
          <w:rFonts w:asciiTheme="minorHAnsi" w:hAnsiTheme="minorHAnsi"/>
        </w:rPr>
      </w:pPr>
      <w:r w:rsidRPr="0077318F">
        <w:rPr>
          <w:rFonts w:asciiTheme="minorHAnsi" w:hAnsiTheme="minorHAnsi"/>
        </w:rPr>
        <w:t>Suppose you are shopping for new clothes to wear to job interviews, but you’re on a tight budget. In thi</w:t>
      </w:r>
      <w:r>
        <w:rPr>
          <w:rFonts w:asciiTheme="minorHAnsi" w:hAnsiTheme="minorHAnsi"/>
        </w:rPr>
        <w:t>s</w:t>
      </w:r>
      <w:r w:rsidRPr="0077318F">
        <w:rPr>
          <w:rFonts w:asciiTheme="minorHAnsi" w:hAnsiTheme="minorHAnsi"/>
        </w:rPr>
        <w:t xml:space="preserve"> situation, what are your wants and constraints? What does it mean to behave rationally in the face of scarcity?</w:t>
      </w:r>
      <w:r>
        <w:rPr>
          <w:rFonts w:asciiTheme="minorHAnsi" w:hAnsiTheme="minorHAnsi"/>
        </w:rPr>
        <w:t xml:space="preserve"> </w:t>
      </w:r>
      <w:r w:rsidRPr="0077318F">
        <w:rPr>
          <w:rFonts w:asciiTheme="minorHAnsi" w:hAnsiTheme="minorHAnsi"/>
        </w:rPr>
        <w:t xml:space="preserve"> </w:t>
      </w:r>
      <w:r w:rsidRPr="0077318F">
        <w:rPr>
          <w:rFonts w:asciiTheme="minorHAnsi" w:hAnsiTheme="minorHAnsi"/>
          <w:b/>
        </w:rPr>
        <w:t>[LO 1.1]</w:t>
      </w:r>
    </w:p>
    <w:p w14:paraId="235B84D5" w14:textId="77777777" w:rsidR="00770F75" w:rsidRPr="0077318F" w:rsidRDefault="00770F75" w:rsidP="00770F75">
      <w:pPr>
        <w:pStyle w:val="ListParagraph"/>
        <w:ind w:left="0"/>
        <w:rPr>
          <w:rFonts w:asciiTheme="minorHAnsi" w:hAnsiTheme="minorHAnsi"/>
        </w:rPr>
      </w:pPr>
    </w:p>
    <w:p w14:paraId="09039B07" w14:textId="77777777" w:rsidR="00770F75" w:rsidRPr="0077318F" w:rsidRDefault="00770F75" w:rsidP="00770F75">
      <w:pPr>
        <w:ind w:left="360"/>
        <w:rPr>
          <w:rFonts w:asciiTheme="minorHAnsi" w:hAnsiTheme="minorHAnsi"/>
        </w:rPr>
      </w:pPr>
      <w:r w:rsidRPr="0077318F">
        <w:rPr>
          <w:rFonts w:asciiTheme="minorHAnsi" w:hAnsiTheme="minorHAnsi"/>
          <w:b/>
        </w:rPr>
        <w:t>Answer:</w:t>
      </w:r>
      <w:r w:rsidRPr="0077318F">
        <w:rPr>
          <w:rFonts w:asciiTheme="minorHAnsi" w:hAnsiTheme="minorHAnsi"/>
        </w:rPr>
        <w:t xml:space="preserve"> </w:t>
      </w:r>
      <w:r>
        <w:rPr>
          <w:rFonts w:asciiTheme="minorHAnsi" w:hAnsiTheme="minorHAnsi"/>
        </w:rPr>
        <w:t>If you are deciding</w:t>
      </w:r>
      <w:r w:rsidRPr="0077318F">
        <w:rPr>
          <w:rFonts w:asciiTheme="minorHAnsi" w:hAnsiTheme="minorHAnsi"/>
        </w:rPr>
        <w:t xml:space="preserve"> what to buy for a job interview, </w:t>
      </w:r>
      <w:r>
        <w:rPr>
          <w:rFonts w:asciiTheme="minorHAnsi" w:hAnsiTheme="minorHAnsi"/>
        </w:rPr>
        <w:t>your want is</w:t>
      </w:r>
      <w:r w:rsidRPr="0077318F">
        <w:rPr>
          <w:rFonts w:asciiTheme="minorHAnsi" w:hAnsiTheme="minorHAnsi"/>
        </w:rPr>
        <w:t xml:space="preserve"> to </w:t>
      </w:r>
      <w:r>
        <w:rPr>
          <w:rFonts w:asciiTheme="minorHAnsi" w:hAnsiTheme="minorHAnsi"/>
        </w:rPr>
        <w:t xml:space="preserve">buy clothing </w:t>
      </w:r>
      <w:r w:rsidRPr="0077318F">
        <w:rPr>
          <w:rFonts w:asciiTheme="minorHAnsi" w:hAnsiTheme="minorHAnsi"/>
        </w:rPr>
        <w:t>that looks clean and professional</w:t>
      </w:r>
      <w:r>
        <w:rPr>
          <w:rFonts w:asciiTheme="minorHAnsi" w:hAnsiTheme="minorHAnsi"/>
        </w:rPr>
        <w:t>,</w:t>
      </w:r>
      <w:r w:rsidRPr="0077318F">
        <w:rPr>
          <w:rFonts w:asciiTheme="minorHAnsi" w:hAnsiTheme="minorHAnsi"/>
        </w:rPr>
        <w:t xml:space="preserve"> so </w:t>
      </w:r>
      <w:r>
        <w:rPr>
          <w:rFonts w:asciiTheme="minorHAnsi" w:hAnsiTheme="minorHAnsi"/>
        </w:rPr>
        <w:t>you</w:t>
      </w:r>
      <w:r w:rsidRPr="0077318F">
        <w:rPr>
          <w:rFonts w:asciiTheme="minorHAnsi" w:hAnsiTheme="minorHAnsi"/>
        </w:rPr>
        <w:t xml:space="preserve"> can </w:t>
      </w:r>
      <w:r>
        <w:rPr>
          <w:rFonts w:asciiTheme="minorHAnsi" w:hAnsiTheme="minorHAnsi"/>
        </w:rPr>
        <w:t>present</w:t>
      </w:r>
      <w:r w:rsidRPr="0077318F">
        <w:rPr>
          <w:rFonts w:asciiTheme="minorHAnsi" w:hAnsiTheme="minorHAnsi"/>
        </w:rPr>
        <w:t xml:space="preserve"> </w:t>
      </w:r>
      <w:r>
        <w:rPr>
          <w:rFonts w:asciiTheme="minorHAnsi" w:hAnsiTheme="minorHAnsi"/>
        </w:rPr>
        <w:t>the best possible impression to</w:t>
      </w:r>
      <w:r w:rsidRPr="0077318F">
        <w:rPr>
          <w:rFonts w:asciiTheme="minorHAnsi" w:hAnsiTheme="minorHAnsi"/>
        </w:rPr>
        <w:t xml:space="preserve"> potential employer</w:t>
      </w:r>
      <w:r>
        <w:rPr>
          <w:rFonts w:asciiTheme="minorHAnsi" w:hAnsiTheme="minorHAnsi"/>
        </w:rPr>
        <w:t>s</w:t>
      </w:r>
      <w:r w:rsidRPr="0077318F">
        <w:rPr>
          <w:rFonts w:asciiTheme="minorHAnsi" w:hAnsiTheme="minorHAnsi"/>
        </w:rPr>
        <w:t xml:space="preserve">. </w:t>
      </w:r>
      <w:r>
        <w:rPr>
          <w:rFonts w:asciiTheme="minorHAnsi" w:hAnsiTheme="minorHAnsi"/>
        </w:rPr>
        <w:t>Your constraint</w:t>
      </w:r>
      <w:r w:rsidRPr="0077318F">
        <w:rPr>
          <w:rFonts w:asciiTheme="minorHAnsi" w:hAnsiTheme="minorHAnsi"/>
        </w:rPr>
        <w:t xml:space="preserve"> </w:t>
      </w:r>
      <w:r>
        <w:rPr>
          <w:rFonts w:asciiTheme="minorHAnsi" w:hAnsiTheme="minorHAnsi"/>
        </w:rPr>
        <w:t>is</w:t>
      </w:r>
      <w:r w:rsidRPr="0077318F">
        <w:rPr>
          <w:rFonts w:asciiTheme="minorHAnsi" w:hAnsiTheme="minorHAnsi"/>
        </w:rPr>
        <w:t xml:space="preserve"> the amount of money </w:t>
      </w:r>
      <w:r>
        <w:rPr>
          <w:rFonts w:asciiTheme="minorHAnsi" w:hAnsiTheme="minorHAnsi"/>
        </w:rPr>
        <w:t>you</w:t>
      </w:r>
      <w:r w:rsidRPr="0077318F">
        <w:rPr>
          <w:rFonts w:asciiTheme="minorHAnsi" w:hAnsiTheme="minorHAnsi"/>
        </w:rPr>
        <w:t xml:space="preserve"> can spend on this clothing. A person behaving rationally would buy the nicest clothes they could afford. </w:t>
      </w:r>
    </w:p>
    <w:p w14:paraId="6A5EFF22" w14:textId="77777777" w:rsidR="00770F75" w:rsidRPr="0077318F" w:rsidRDefault="00770F75" w:rsidP="00770F75">
      <w:pPr>
        <w:pStyle w:val="ListParagraph"/>
        <w:rPr>
          <w:rFonts w:asciiTheme="minorHAnsi" w:hAnsiTheme="minorHAnsi"/>
        </w:rPr>
      </w:pPr>
    </w:p>
    <w:p w14:paraId="596E9FE7" w14:textId="6B8567B5" w:rsidR="00770F75" w:rsidRDefault="00770F75" w:rsidP="00682AA1">
      <w:pPr>
        <w:pStyle w:val="ListParagraph"/>
        <w:numPr>
          <w:ilvl w:val="0"/>
          <w:numId w:val="19"/>
        </w:numPr>
        <w:ind w:left="0" w:firstLine="0"/>
        <w:rPr>
          <w:rFonts w:asciiTheme="minorHAnsi" w:hAnsiTheme="minorHAnsi"/>
        </w:rPr>
      </w:pPr>
      <w:r>
        <w:rPr>
          <w:rFonts w:asciiTheme="minorHAnsi" w:hAnsiTheme="minorHAnsi"/>
        </w:rPr>
        <w:t>You are a student with a demanding schedule</w:t>
      </w:r>
      <w:r w:rsidR="006F5881">
        <w:rPr>
          <w:rFonts w:asciiTheme="minorHAnsi" w:hAnsiTheme="minorHAnsi"/>
        </w:rPr>
        <w:t xml:space="preserve"> of classes. You also work part </w:t>
      </w:r>
      <w:r>
        <w:rPr>
          <w:rFonts w:asciiTheme="minorHAnsi" w:hAnsiTheme="minorHAnsi"/>
        </w:rPr>
        <w:t xml:space="preserve">time and your supervisor allows you to determine your schedule. In this situation, what is your scarce resource? How do you decide how many hours to work?  </w:t>
      </w:r>
      <w:r w:rsidRPr="0077318F">
        <w:rPr>
          <w:rFonts w:asciiTheme="minorHAnsi" w:hAnsiTheme="minorHAnsi"/>
          <w:b/>
        </w:rPr>
        <w:t>[LO 1.1]</w:t>
      </w:r>
    </w:p>
    <w:p w14:paraId="03F957FC" w14:textId="77777777" w:rsidR="00770F75" w:rsidRDefault="00770F75" w:rsidP="00770F75">
      <w:pPr>
        <w:pStyle w:val="ListParagraph"/>
        <w:ind w:left="0"/>
        <w:rPr>
          <w:rFonts w:asciiTheme="minorHAnsi" w:hAnsiTheme="minorHAnsi"/>
        </w:rPr>
      </w:pPr>
    </w:p>
    <w:p w14:paraId="0FB103B7" w14:textId="77777777" w:rsidR="00770F75" w:rsidRPr="0077318F" w:rsidRDefault="00770F75" w:rsidP="00770F75">
      <w:pPr>
        <w:pStyle w:val="ListParagraph"/>
        <w:ind w:left="360"/>
        <w:rPr>
          <w:rFonts w:asciiTheme="minorHAnsi" w:hAnsiTheme="minorHAnsi"/>
        </w:rPr>
      </w:pPr>
      <w:r w:rsidRPr="0077318F">
        <w:rPr>
          <w:rFonts w:asciiTheme="minorHAnsi" w:hAnsiTheme="minorHAnsi"/>
          <w:b/>
        </w:rPr>
        <w:t>Answer:</w:t>
      </w:r>
      <w:r>
        <w:rPr>
          <w:rFonts w:asciiTheme="minorHAnsi" w:hAnsiTheme="minorHAnsi"/>
        </w:rPr>
        <w:t xml:space="preserve"> </w:t>
      </w:r>
      <w:r w:rsidRPr="0077318F">
        <w:rPr>
          <w:rFonts w:asciiTheme="minorHAnsi" w:hAnsiTheme="minorHAnsi"/>
        </w:rPr>
        <w:t xml:space="preserve">Your scarce resource is time. You need </w:t>
      </w:r>
      <w:r>
        <w:rPr>
          <w:rFonts w:asciiTheme="minorHAnsi" w:hAnsiTheme="minorHAnsi"/>
        </w:rPr>
        <w:t xml:space="preserve">both </w:t>
      </w:r>
      <w:r w:rsidRPr="0077318F">
        <w:rPr>
          <w:rFonts w:asciiTheme="minorHAnsi" w:hAnsiTheme="minorHAnsi"/>
        </w:rPr>
        <w:t xml:space="preserve">time to study and time to work. Presumably, you want to do well in school and also make money. You will try to balance your schedule so that you work as much as possible while still having enough time to study and do well in school. </w:t>
      </w:r>
    </w:p>
    <w:p w14:paraId="14E83A8E" w14:textId="77777777" w:rsidR="00770F75" w:rsidRPr="0077318F" w:rsidRDefault="00770F75" w:rsidP="00770F75">
      <w:pPr>
        <w:pStyle w:val="ListParagraph"/>
        <w:ind w:left="0"/>
        <w:rPr>
          <w:rFonts w:asciiTheme="minorHAnsi" w:hAnsiTheme="minorHAnsi"/>
        </w:rPr>
      </w:pPr>
    </w:p>
    <w:p w14:paraId="2C1B2078" w14:textId="77777777" w:rsidR="00770F75" w:rsidRDefault="00770F75" w:rsidP="00682AA1">
      <w:pPr>
        <w:pStyle w:val="ListParagraph"/>
        <w:numPr>
          <w:ilvl w:val="0"/>
          <w:numId w:val="19"/>
        </w:numPr>
        <w:ind w:left="0" w:firstLine="0"/>
        <w:rPr>
          <w:rFonts w:asciiTheme="minorHAnsi" w:hAnsiTheme="minorHAnsi"/>
        </w:rPr>
      </w:pPr>
      <w:r w:rsidRPr="0077318F">
        <w:rPr>
          <w:rFonts w:asciiTheme="minorHAnsi" w:hAnsiTheme="minorHAnsi"/>
        </w:rPr>
        <w:t>Think about the definition of scarcity that you learned in this chapter. Name three ways that you confr</w:t>
      </w:r>
      <w:r>
        <w:rPr>
          <w:rFonts w:asciiTheme="minorHAnsi" w:hAnsiTheme="minorHAnsi"/>
        </w:rPr>
        <w:t xml:space="preserve">ont scarcity in your own life.  </w:t>
      </w:r>
      <w:r w:rsidRPr="00046055">
        <w:rPr>
          <w:rFonts w:asciiTheme="minorHAnsi" w:hAnsiTheme="minorHAnsi"/>
          <w:b/>
        </w:rPr>
        <w:t>[LO 1.1]</w:t>
      </w:r>
    </w:p>
    <w:p w14:paraId="27B96EFE" w14:textId="77777777" w:rsidR="00770F75" w:rsidRDefault="00770F75" w:rsidP="00770F75">
      <w:pPr>
        <w:pStyle w:val="ListParagraph"/>
        <w:ind w:left="0" w:firstLine="360"/>
        <w:rPr>
          <w:rFonts w:asciiTheme="minorHAnsi" w:hAnsiTheme="minorHAnsi"/>
        </w:rPr>
      </w:pPr>
    </w:p>
    <w:p w14:paraId="0FE3C01F" w14:textId="500B0577" w:rsidR="00770F75" w:rsidRPr="0077318F" w:rsidRDefault="00770F75" w:rsidP="00770F75">
      <w:pPr>
        <w:pStyle w:val="ListParagraph"/>
        <w:ind w:left="360"/>
        <w:rPr>
          <w:rFonts w:asciiTheme="minorHAnsi" w:hAnsiTheme="minorHAnsi"/>
        </w:rPr>
      </w:pPr>
      <w:r w:rsidRPr="0077318F">
        <w:rPr>
          <w:rFonts w:asciiTheme="minorHAnsi" w:hAnsiTheme="minorHAnsi"/>
          <w:b/>
        </w:rPr>
        <w:t>Answer:</w:t>
      </w:r>
      <w:r>
        <w:rPr>
          <w:rFonts w:asciiTheme="minorHAnsi" w:hAnsiTheme="minorHAnsi"/>
        </w:rPr>
        <w:t xml:space="preserve"> </w:t>
      </w:r>
      <w:r w:rsidR="00D50DDC" w:rsidRPr="00D50DDC">
        <w:rPr>
          <w:rFonts w:asciiTheme="minorHAnsi" w:hAnsiTheme="minorHAnsi"/>
        </w:rPr>
        <w:t>People face scarcity in many aspects of their lives. Some people love to travel and explore new places, so they face scarcity in both time and money that keeps them from traveling as often as they would like. Others face scarcity in their professional life, in that there are often many worthwhile projects to address, but the available resources are limited in terms of employees, time, and budget.</w:t>
      </w:r>
    </w:p>
    <w:p w14:paraId="2F4E216E" w14:textId="77777777" w:rsidR="00770F75" w:rsidRPr="0077318F" w:rsidRDefault="00770F75" w:rsidP="00770F75">
      <w:pPr>
        <w:pStyle w:val="ListParagraph"/>
        <w:ind w:left="0"/>
        <w:rPr>
          <w:rFonts w:asciiTheme="minorHAnsi" w:hAnsiTheme="minorHAnsi"/>
        </w:rPr>
      </w:pPr>
    </w:p>
    <w:p w14:paraId="63654D54" w14:textId="77777777" w:rsidR="00770F75" w:rsidRDefault="00770F75" w:rsidP="00682AA1">
      <w:pPr>
        <w:pStyle w:val="ListParagraph"/>
        <w:numPr>
          <w:ilvl w:val="0"/>
          <w:numId w:val="19"/>
        </w:numPr>
        <w:ind w:left="0" w:firstLine="0"/>
        <w:rPr>
          <w:rFonts w:asciiTheme="minorHAnsi" w:hAnsiTheme="minorHAnsi"/>
        </w:rPr>
      </w:pPr>
      <w:r w:rsidRPr="00046055">
        <w:rPr>
          <w:rFonts w:asciiTheme="minorHAnsi" w:hAnsiTheme="minorHAnsi"/>
        </w:rPr>
        <w:t xml:space="preserve">When shopping for your interview clothes, what are some trade-offs you face? </w:t>
      </w:r>
      <w:r>
        <w:rPr>
          <w:rFonts w:asciiTheme="minorHAnsi" w:hAnsiTheme="minorHAnsi"/>
        </w:rPr>
        <w:t>What is the oppor</w:t>
      </w:r>
      <w:r w:rsidRPr="00046055">
        <w:rPr>
          <w:rFonts w:asciiTheme="minorHAnsi" w:hAnsiTheme="minorHAnsi"/>
        </w:rPr>
        <w:t xml:space="preserve">tunity cost of buying new clothes? What are the benefits? How do you balance the two?  </w:t>
      </w:r>
      <w:r w:rsidRPr="00046055">
        <w:rPr>
          <w:rFonts w:asciiTheme="minorHAnsi" w:hAnsiTheme="minorHAnsi"/>
          <w:b/>
        </w:rPr>
        <w:t>[LO 1.2]</w:t>
      </w:r>
    </w:p>
    <w:p w14:paraId="40547D96" w14:textId="77777777" w:rsidR="00770F75" w:rsidRDefault="00770F75" w:rsidP="00770F75">
      <w:pPr>
        <w:pStyle w:val="ListParagraph"/>
        <w:ind w:left="0" w:firstLine="360"/>
        <w:rPr>
          <w:rFonts w:asciiTheme="minorHAnsi" w:hAnsiTheme="minorHAnsi"/>
        </w:rPr>
      </w:pPr>
    </w:p>
    <w:p w14:paraId="0462B6D1" w14:textId="77777777" w:rsidR="00770F75" w:rsidRPr="0077318F" w:rsidRDefault="00770F75" w:rsidP="00770F75">
      <w:pPr>
        <w:pStyle w:val="ListParagraph"/>
        <w:ind w:left="360"/>
        <w:rPr>
          <w:rFonts w:asciiTheme="minorHAnsi" w:hAnsiTheme="minorHAnsi"/>
        </w:rPr>
      </w:pPr>
      <w:r w:rsidRPr="00046055">
        <w:rPr>
          <w:rFonts w:asciiTheme="minorHAnsi" w:hAnsiTheme="minorHAnsi"/>
          <w:b/>
        </w:rPr>
        <w:t>Answer:</w:t>
      </w:r>
      <w:r>
        <w:rPr>
          <w:rFonts w:asciiTheme="minorHAnsi" w:hAnsiTheme="minorHAnsi"/>
        </w:rPr>
        <w:t xml:space="preserve"> </w:t>
      </w:r>
      <w:r w:rsidRPr="0077318F">
        <w:rPr>
          <w:rFonts w:asciiTheme="minorHAnsi" w:hAnsiTheme="minorHAnsi"/>
        </w:rPr>
        <w:t>The money you spend on clothes for a job interview could be spent on other things</w:t>
      </w:r>
      <w:r>
        <w:rPr>
          <w:rFonts w:asciiTheme="minorHAnsi" w:hAnsiTheme="minorHAnsi"/>
        </w:rPr>
        <w:t xml:space="preserve"> instead,</w:t>
      </w:r>
      <w:r w:rsidRPr="0077318F">
        <w:rPr>
          <w:rFonts w:asciiTheme="minorHAnsi" w:hAnsiTheme="minorHAnsi"/>
        </w:rPr>
        <w:t xml:space="preserve"> </w:t>
      </w:r>
      <w:r>
        <w:rPr>
          <w:rFonts w:asciiTheme="minorHAnsi" w:hAnsiTheme="minorHAnsi"/>
        </w:rPr>
        <w:t>so it is one opportunity cost. Another opportunity cost</w:t>
      </w:r>
      <w:r w:rsidRPr="0077318F">
        <w:rPr>
          <w:rFonts w:asciiTheme="minorHAnsi" w:hAnsiTheme="minorHAnsi"/>
        </w:rPr>
        <w:t xml:space="preserve"> </w:t>
      </w:r>
      <w:r>
        <w:rPr>
          <w:rFonts w:asciiTheme="minorHAnsi" w:hAnsiTheme="minorHAnsi"/>
        </w:rPr>
        <w:t>is</w:t>
      </w:r>
      <w:r w:rsidRPr="0077318F">
        <w:rPr>
          <w:rFonts w:asciiTheme="minorHAnsi" w:hAnsiTheme="minorHAnsi"/>
        </w:rPr>
        <w:t xml:space="preserve"> the time you spend shopping</w:t>
      </w:r>
      <w:r>
        <w:rPr>
          <w:rFonts w:asciiTheme="minorHAnsi" w:hAnsiTheme="minorHAnsi"/>
        </w:rPr>
        <w:t>, which</w:t>
      </w:r>
      <w:r w:rsidRPr="0077318F">
        <w:rPr>
          <w:rFonts w:asciiTheme="minorHAnsi" w:hAnsiTheme="minorHAnsi"/>
        </w:rPr>
        <w:t xml:space="preserve"> could be spent preparing for your interview or </w:t>
      </w:r>
      <w:r>
        <w:rPr>
          <w:rFonts w:asciiTheme="minorHAnsi" w:hAnsiTheme="minorHAnsi"/>
        </w:rPr>
        <w:t>playing</w:t>
      </w:r>
      <w:r w:rsidRPr="0077318F">
        <w:rPr>
          <w:rFonts w:asciiTheme="minorHAnsi" w:hAnsiTheme="minorHAnsi"/>
        </w:rPr>
        <w:t xml:space="preserve"> Frisbee. The benefits include looking </w:t>
      </w:r>
      <w:r>
        <w:rPr>
          <w:rFonts w:asciiTheme="minorHAnsi" w:hAnsiTheme="minorHAnsi"/>
        </w:rPr>
        <w:t>put-together</w:t>
      </w:r>
      <w:r w:rsidRPr="0077318F">
        <w:rPr>
          <w:rFonts w:asciiTheme="minorHAnsi" w:hAnsiTheme="minorHAnsi"/>
        </w:rPr>
        <w:t xml:space="preserve"> during the interview, which provides a boost to your job prospects. You balance </w:t>
      </w:r>
      <w:r>
        <w:rPr>
          <w:rFonts w:asciiTheme="minorHAnsi" w:hAnsiTheme="minorHAnsi"/>
        </w:rPr>
        <w:t xml:space="preserve">the costs and benefits </w:t>
      </w:r>
      <w:r w:rsidRPr="0077318F">
        <w:rPr>
          <w:rFonts w:asciiTheme="minorHAnsi" w:hAnsiTheme="minorHAnsi"/>
        </w:rPr>
        <w:t xml:space="preserve">by accepting costs that are less than (or no greater than) the benefits they provide. </w:t>
      </w:r>
    </w:p>
    <w:p w14:paraId="5A0C22CD" w14:textId="77777777" w:rsidR="00770F75" w:rsidRPr="0077318F" w:rsidRDefault="00770F75" w:rsidP="00770F75">
      <w:pPr>
        <w:pStyle w:val="ListParagraph"/>
        <w:ind w:left="0"/>
        <w:rPr>
          <w:rFonts w:asciiTheme="minorHAnsi" w:hAnsiTheme="minorHAnsi"/>
        </w:rPr>
      </w:pPr>
    </w:p>
    <w:p w14:paraId="1E9FF920" w14:textId="77777777" w:rsidR="00770F75" w:rsidRPr="00630D12" w:rsidRDefault="00770F75" w:rsidP="00682AA1">
      <w:pPr>
        <w:pStyle w:val="ListParagraph"/>
        <w:numPr>
          <w:ilvl w:val="0"/>
          <w:numId w:val="19"/>
        </w:numPr>
        <w:ind w:left="0" w:firstLine="0"/>
        <w:rPr>
          <w:rFonts w:asciiTheme="minorHAnsi" w:hAnsiTheme="minorHAnsi"/>
        </w:rPr>
      </w:pPr>
      <w:r w:rsidRPr="00046055">
        <w:rPr>
          <w:rFonts w:asciiTheme="minorHAnsi" w:hAnsiTheme="minorHAnsi"/>
        </w:rPr>
        <w:t>You have an 8:30 clas</w:t>
      </w:r>
      <w:r>
        <w:rPr>
          <w:rFonts w:asciiTheme="minorHAnsi" w:hAnsiTheme="minorHAnsi"/>
        </w:rPr>
        <w:t>s this morning but you are feel</w:t>
      </w:r>
      <w:r w:rsidRPr="00046055">
        <w:rPr>
          <w:rFonts w:asciiTheme="minorHAnsi" w:hAnsiTheme="minorHAnsi"/>
        </w:rPr>
        <w:t xml:space="preserve">ing extremely tired. How do you decide whether to get some extra sleep or go to class?  </w:t>
      </w:r>
      <w:r w:rsidRPr="00046055">
        <w:rPr>
          <w:rFonts w:asciiTheme="minorHAnsi" w:hAnsiTheme="minorHAnsi"/>
          <w:b/>
        </w:rPr>
        <w:t>[LO 1.2]</w:t>
      </w:r>
    </w:p>
    <w:p w14:paraId="7A25149E" w14:textId="77777777" w:rsidR="00770F75" w:rsidRDefault="00770F75" w:rsidP="00770F75">
      <w:pPr>
        <w:pStyle w:val="ListParagraph"/>
        <w:ind w:left="0"/>
        <w:rPr>
          <w:rFonts w:asciiTheme="minorHAnsi" w:hAnsiTheme="minorHAnsi"/>
        </w:rPr>
      </w:pPr>
    </w:p>
    <w:p w14:paraId="7B94E2FD" w14:textId="77777777" w:rsidR="00770F75" w:rsidRPr="0077318F" w:rsidRDefault="00770F75" w:rsidP="00770F75">
      <w:pPr>
        <w:pStyle w:val="ListParagraph"/>
        <w:ind w:left="360"/>
        <w:rPr>
          <w:rFonts w:asciiTheme="minorHAnsi" w:hAnsiTheme="minorHAnsi"/>
        </w:rPr>
      </w:pPr>
      <w:r w:rsidRPr="00046055">
        <w:rPr>
          <w:rFonts w:asciiTheme="minorHAnsi" w:hAnsiTheme="minorHAnsi"/>
          <w:b/>
        </w:rPr>
        <w:t>Answer:</w:t>
      </w:r>
      <w:r>
        <w:rPr>
          <w:rFonts w:asciiTheme="minorHAnsi" w:hAnsiTheme="minorHAnsi"/>
        </w:rPr>
        <w:t xml:space="preserve"> </w:t>
      </w:r>
      <w:r w:rsidRPr="0077318F">
        <w:rPr>
          <w:rFonts w:asciiTheme="minorHAnsi" w:hAnsiTheme="minorHAnsi"/>
        </w:rPr>
        <w:t xml:space="preserve">If you are behaving rationally, you decide by comparing the trade-offs. The opportunity cost of going to class is missing out on some extra sleep. Depending on what else in on your schedule that day (perhaps an important interview), it may make sense to choose extra sleep over class. The opportunity cost of extra sleep is that you will miss the lecture. If your grade will suffer significantly by your absence, you may want to grab some coffee and go to class! </w:t>
      </w:r>
    </w:p>
    <w:p w14:paraId="19D4EBD7" w14:textId="77777777" w:rsidR="00770F75" w:rsidRPr="0077318F" w:rsidRDefault="00770F75" w:rsidP="00770F75">
      <w:pPr>
        <w:pStyle w:val="ListParagraph"/>
        <w:ind w:left="0"/>
        <w:rPr>
          <w:rFonts w:asciiTheme="minorHAnsi" w:hAnsiTheme="minorHAnsi"/>
        </w:rPr>
      </w:pPr>
    </w:p>
    <w:p w14:paraId="18684830" w14:textId="77777777" w:rsidR="00770F75" w:rsidRDefault="00770F75" w:rsidP="00682AA1">
      <w:pPr>
        <w:pStyle w:val="ListParagraph"/>
        <w:numPr>
          <w:ilvl w:val="0"/>
          <w:numId w:val="19"/>
        </w:numPr>
        <w:ind w:left="0" w:firstLine="0"/>
        <w:rPr>
          <w:rFonts w:asciiTheme="minorHAnsi" w:hAnsiTheme="minorHAnsi"/>
        </w:rPr>
      </w:pPr>
      <w:r>
        <w:rPr>
          <w:rFonts w:asciiTheme="minorHAnsi" w:hAnsiTheme="minorHAnsi"/>
        </w:rPr>
        <w:t>I</w:t>
      </w:r>
      <w:r w:rsidRPr="00046055">
        <w:rPr>
          <w:rFonts w:asciiTheme="minorHAnsi" w:hAnsiTheme="minorHAnsi"/>
        </w:rPr>
        <w:t>t’s Friday night. You already have a ticket to a concert, which cost you $30. A friend invites you to go out for a game of paintball inste</w:t>
      </w:r>
      <w:r>
        <w:rPr>
          <w:rFonts w:asciiTheme="minorHAnsi" w:hAnsiTheme="minorHAnsi"/>
        </w:rPr>
        <w:t>ad. Admis</w:t>
      </w:r>
      <w:r w:rsidRPr="00046055">
        <w:rPr>
          <w:rFonts w:asciiTheme="minorHAnsi" w:hAnsiTheme="minorHAnsi"/>
        </w:rPr>
        <w:t xml:space="preserve">sion would cost you $25, and you think you’d get $25 worth of enjoyment out of it. Your concert ticket is nonrefundable. What is your opportunity cost (in dollars) of playing paintball?  </w:t>
      </w:r>
      <w:r w:rsidRPr="00046055">
        <w:rPr>
          <w:rFonts w:asciiTheme="minorHAnsi" w:hAnsiTheme="minorHAnsi"/>
          <w:b/>
        </w:rPr>
        <w:t>[LO 1.2]</w:t>
      </w:r>
    </w:p>
    <w:p w14:paraId="73A60BF0" w14:textId="77777777" w:rsidR="00770F75" w:rsidRDefault="00770F75" w:rsidP="00770F75">
      <w:pPr>
        <w:pStyle w:val="ListParagraph"/>
        <w:ind w:left="0" w:firstLine="360"/>
        <w:rPr>
          <w:rFonts w:asciiTheme="minorHAnsi" w:hAnsiTheme="minorHAnsi"/>
        </w:rPr>
      </w:pPr>
    </w:p>
    <w:p w14:paraId="4424E05C" w14:textId="77777777" w:rsidR="00770F75" w:rsidRPr="0077318F" w:rsidRDefault="00770F75" w:rsidP="00770F75">
      <w:pPr>
        <w:pStyle w:val="ListParagraph"/>
        <w:ind w:left="360"/>
        <w:rPr>
          <w:rFonts w:asciiTheme="minorHAnsi" w:hAnsiTheme="minorHAnsi"/>
        </w:rPr>
      </w:pPr>
      <w:r w:rsidRPr="00046055">
        <w:rPr>
          <w:rFonts w:asciiTheme="minorHAnsi" w:hAnsiTheme="minorHAnsi"/>
          <w:b/>
        </w:rPr>
        <w:t>Answer:</w:t>
      </w:r>
      <w:r>
        <w:rPr>
          <w:rFonts w:asciiTheme="minorHAnsi" w:hAnsiTheme="minorHAnsi"/>
        </w:rPr>
        <w:t xml:space="preserve"> </w:t>
      </w:r>
      <w:r w:rsidRPr="0077318F">
        <w:rPr>
          <w:rFonts w:asciiTheme="minorHAnsi" w:hAnsiTheme="minorHAnsi"/>
        </w:rPr>
        <w:t xml:space="preserve">The opportunity cost of going to play paintball is whatever amount of enjoyment (in dollars) you would get out of going to the concert. The thirty dollars you paid for the </w:t>
      </w:r>
      <w:r w:rsidRPr="0077318F">
        <w:rPr>
          <w:rFonts w:asciiTheme="minorHAnsi" w:hAnsiTheme="minorHAnsi"/>
        </w:rPr>
        <w:lastRenderedPageBreak/>
        <w:t xml:space="preserve">concert ticket is not relevant to the decision, as it is a sunk cost and is nonrefundable regardless of what you do. </w:t>
      </w:r>
    </w:p>
    <w:p w14:paraId="55C01218" w14:textId="77777777" w:rsidR="00770F75" w:rsidRPr="0077318F" w:rsidRDefault="00770F75" w:rsidP="00770F75">
      <w:pPr>
        <w:pStyle w:val="ListParagraph"/>
        <w:ind w:left="0"/>
        <w:rPr>
          <w:rFonts w:asciiTheme="minorHAnsi" w:hAnsiTheme="minorHAnsi"/>
        </w:rPr>
      </w:pPr>
    </w:p>
    <w:p w14:paraId="44831968" w14:textId="25DD8BD4" w:rsidR="00770F75" w:rsidRDefault="00770F75" w:rsidP="00682AA1">
      <w:pPr>
        <w:pStyle w:val="ListParagraph"/>
        <w:numPr>
          <w:ilvl w:val="0"/>
          <w:numId w:val="19"/>
        </w:numPr>
        <w:tabs>
          <w:tab w:val="left" w:pos="0"/>
        </w:tabs>
        <w:ind w:left="0" w:firstLine="0"/>
        <w:rPr>
          <w:rFonts w:asciiTheme="minorHAnsi" w:hAnsiTheme="minorHAnsi"/>
        </w:rPr>
      </w:pPr>
      <w:r w:rsidRPr="00046055">
        <w:rPr>
          <w:rFonts w:asciiTheme="minorHAnsi" w:hAnsiTheme="minorHAnsi"/>
        </w:rPr>
        <w:t>Suppose you hav</w:t>
      </w:r>
      <w:r>
        <w:rPr>
          <w:rFonts w:asciiTheme="minorHAnsi" w:hAnsiTheme="minorHAnsi"/>
        </w:rPr>
        <w:t>e two job offers and are consid</w:t>
      </w:r>
      <w:r w:rsidRPr="00046055">
        <w:rPr>
          <w:rFonts w:asciiTheme="minorHAnsi" w:hAnsiTheme="minorHAnsi"/>
        </w:rPr>
        <w:t>ering the trade-offs between them. Job A pays $45,000 per year and includes health insurance and two weeks of paid vacation. Job B pays $30,000 per year</w:t>
      </w:r>
      <w:r w:rsidR="006F5881">
        <w:rPr>
          <w:rFonts w:asciiTheme="minorHAnsi" w:hAnsiTheme="minorHAnsi"/>
        </w:rPr>
        <w:t xml:space="preserve">; it </w:t>
      </w:r>
      <w:r w:rsidRPr="00046055">
        <w:rPr>
          <w:rFonts w:asciiTheme="minorHAnsi" w:hAnsiTheme="minorHAnsi"/>
        </w:rPr>
        <w:t xml:space="preserve">includes four weeks of paid vacation but no health insurance.  </w:t>
      </w:r>
      <w:r w:rsidRPr="00046055">
        <w:rPr>
          <w:rFonts w:asciiTheme="minorHAnsi" w:hAnsiTheme="minorHAnsi"/>
          <w:b/>
        </w:rPr>
        <w:t>[LO 1.2]</w:t>
      </w:r>
    </w:p>
    <w:p w14:paraId="747279D4" w14:textId="77777777" w:rsidR="00770F75" w:rsidRPr="0077318F" w:rsidRDefault="00770F75" w:rsidP="00770F75">
      <w:pPr>
        <w:pStyle w:val="ListParagraph"/>
        <w:tabs>
          <w:tab w:val="left" w:pos="360"/>
        </w:tabs>
        <w:ind w:left="0"/>
        <w:rPr>
          <w:rFonts w:asciiTheme="minorHAnsi" w:hAnsiTheme="minorHAnsi"/>
        </w:rPr>
      </w:pPr>
      <w:r>
        <w:rPr>
          <w:rFonts w:asciiTheme="minorHAnsi" w:hAnsiTheme="minorHAnsi"/>
        </w:rPr>
        <w:t>a.</w:t>
      </w:r>
      <w:r>
        <w:rPr>
          <w:rFonts w:asciiTheme="minorHAnsi" w:hAnsiTheme="minorHAnsi"/>
        </w:rPr>
        <w:tab/>
      </w:r>
      <w:r w:rsidRPr="00046055">
        <w:rPr>
          <w:rFonts w:asciiTheme="minorHAnsi" w:hAnsiTheme="minorHAnsi"/>
        </w:rPr>
        <w:t xml:space="preserve">List the benefits of Job </w:t>
      </w:r>
      <w:proofErr w:type="gramStart"/>
      <w:r w:rsidRPr="00046055">
        <w:rPr>
          <w:rFonts w:asciiTheme="minorHAnsi" w:hAnsiTheme="minorHAnsi"/>
        </w:rPr>
        <w:t>A</w:t>
      </w:r>
      <w:proofErr w:type="gramEnd"/>
      <w:r w:rsidRPr="00046055">
        <w:rPr>
          <w:rFonts w:asciiTheme="minorHAnsi" w:hAnsiTheme="minorHAnsi"/>
        </w:rPr>
        <w:t xml:space="preserve"> and the benefits of Job B.</w:t>
      </w:r>
    </w:p>
    <w:p w14:paraId="66B8AC0E" w14:textId="77777777" w:rsidR="00770F75" w:rsidRPr="0077318F" w:rsidRDefault="00770F75" w:rsidP="00770F75">
      <w:pPr>
        <w:pStyle w:val="ListParagraph"/>
        <w:tabs>
          <w:tab w:val="left" w:pos="360"/>
        </w:tabs>
        <w:ind w:left="0"/>
        <w:rPr>
          <w:rFonts w:asciiTheme="minorHAnsi" w:hAnsiTheme="minorHAnsi"/>
        </w:rPr>
      </w:pPr>
      <w:r>
        <w:rPr>
          <w:rFonts w:asciiTheme="minorHAnsi" w:hAnsiTheme="minorHAnsi"/>
        </w:rPr>
        <w:t>b.</w:t>
      </w:r>
      <w:r w:rsidRPr="0077318F">
        <w:rPr>
          <w:rFonts w:asciiTheme="minorHAnsi" w:hAnsiTheme="minorHAnsi"/>
        </w:rPr>
        <w:t xml:space="preserve"> </w:t>
      </w:r>
      <w:r>
        <w:rPr>
          <w:rFonts w:asciiTheme="minorHAnsi" w:hAnsiTheme="minorHAnsi"/>
        </w:rPr>
        <w:tab/>
      </w:r>
      <w:r w:rsidRPr="00046055">
        <w:rPr>
          <w:rFonts w:asciiTheme="minorHAnsi" w:hAnsiTheme="minorHAnsi"/>
        </w:rPr>
        <w:t xml:space="preserve">List the opportunity cost of Job </w:t>
      </w:r>
      <w:proofErr w:type="gramStart"/>
      <w:r w:rsidRPr="00046055">
        <w:rPr>
          <w:rFonts w:asciiTheme="minorHAnsi" w:hAnsiTheme="minorHAnsi"/>
        </w:rPr>
        <w:t>A</w:t>
      </w:r>
      <w:proofErr w:type="gramEnd"/>
      <w:r w:rsidRPr="00046055">
        <w:rPr>
          <w:rFonts w:asciiTheme="minorHAnsi" w:hAnsiTheme="minorHAnsi"/>
        </w:rPr>
        <w:t xml:space="preserve"> and the opportunity cost of Job B.</w:t>
      </w:r>
    </w:p>
    <w:p w14:paraId="55AD809B" w14:textId="77777777" w:rsidR="00770F75" w:rsidRDefault="00770F75" w:rsidP="00770F75">
      <w:pPr>
        <w:pStyle w:val="ListParagraph"/>
        <w:ind w:left="0"/>
        <w:rPr>
          <w:rFonts w:asciiTheme="minorHAnsi" w:hAnsiTheme="minorHAnsi"/>
        </w:rPr>
      </w:pPr>
    </w:p>
    <w:p w14:paraId="7C2BAD3F" w14:textId="77777777" w:rsidR="00770F75" w:rsidRPr="00046055" w:rsidRDefault="00770F75" w:rsidP="00770F75">
      <w:pPr>
        <w:pStyle w:val="ListParagraph"/>
        <w:ind w:left="0" w:firstLine="360"/>
        <w:rPr>
          <w:rFonts w:asciiTheme="minorHAnsi" w:hAnsiTheme="minorHAnsi"/>
          <w:b/>
        </w:rPr>
      </w:pPr>
      <w:r w:rsidRPr="00046055">
        <w:rPr>
          <w:rFonts w:asciiTheme="minorHAnsi" w:hAnsiTheme="minorHAnsi"/>
          <w:b/>
        </w:rPr>
        <w:t>Answer:</w:t>
      </w:r>
    </w:p>
    <w:p w14:paraId="32A23C27" w14:textId="77777777" w:rsidR="00770F75" w:rsidRPr="00FA5AA8" w:rsidRDefault="00770F75" w:rsidP="00682AA1">
      <w:pPr>
        <w:pStyle w:val="ListParagraph"/>
        <w:numPr>
          <w:ilvl w:val="0"/>
          <w:numId w:val="13"/>
        </w:numPr>
        <w:rPr>
          <w:rFonts w:asciiTheme="minorHAnsi" w:hAnsiTheme="minorHAnsi"/>
        </w:rPr>
      </w:pPr>
      <w:r w:rsidRPr="00FA5AA8">
        <w:rPr>
          <w:rFonts w:asciiTheme="minorHAnsi" w:hAnsiTheme="minorHAnsi"/>
        </w:rPr>
        <w:t>The benefits of Job A are the extra pay and health insurance. For Job B, the benefit is two extra weeks of vacation.</w:t>
      </w:r>
    </w:p>
    <w:p w14:paraId="14EA7E29" w14:textId="77777777" w:rsidR="00770F75" w:rsidRDefault="00770F75" w:rsidP="00682AA1">
      <w:pPr>
        <w:pStyle w:val="ListParagraph"/>
        <w:numPr>
          <w:ilvl w:val="0"/>
          <w:numId w:val="13"/>
        </w:numPr>
        <w:rPr>
          <w:rFonts w:asciiTheme="minorHAnsi" w:hAnsiTheme="minorHAnsi"/>
        </w:rPr>
      </w:pPr>
      <w:r w:rsidRPr="0077318F">
        <w:rPr>
          <w:rFonts w:asciiTheme="minorHAnsi" w:hAnsiTheme="minorHAnsi"/>
        </w:rPr>
        <w:t xml:space="preserve">The opportunity cost of </w:t>
      </w:r>
      <w:r>
        <w:rPr>
          <w:rFonts w:asciiTheme="minorHAnsi" w:hAnsiTheme="minorHAnsi"/>
        </w:rPr>
        <w:t>J</w:t>
      </w:r>
      <w:r w:rsidRPr="0077318F">
        <w:rPr>
          <w:rFonts w:asciiTheme="minorHAnsi" w:hAnsiTheme="minorHAnsi"/>
        </w:rPr>
        <w:t xml:space="preserve">ob A is losing out </w:t>
      </w:r>
      <w:r>
        <w:rPr>
          <w:rFonts w:asciiTheme="minorHAnsi" w:hAnsiTheme="minorHAnsi"/>
        </w:rPr>
        <w:t xml:space="preserve">on the </w:t>
      </w:r>
      <w:r w:rsidRPr="0077318F">
        <w:rPr>
          <w:rFonts w:asciiTheme="minorHAnsi" w:hAnsiTheme="minorHAnsi"/>
        </w:rPr>
        <w:t xml:space="preserve">extra </w:t>
      </w:r>
      <w:r>
        <w:rPr>
          <w:rFonts w:asciiTheme="minorHAnsi" w:hAnsiTheme="minorHAnsi"/>
        </w:rPr>
        <w:t xml:space="preserve">two </w:t>
      </w:r>
      <w:r w:rsidRPr="0077318F">
        <w:rPr>
          <w:rFonts w:asciiTheme="minorHAnsi" w:hAnsiTheme="minorHAnsi"/>
        </w:rPr>
        <w:t>we</w:t>
      </w:r>
      <w:r>
        <w:rPr>
          <w:rFonts w:asciiTheme="minorHAnsi" w:hAnsiTheme="minorHAnsi"/>
        </w:rPr>
        <w:t>eks of vacation that comes with J</w:t>
      </w:r>
      <w:r w:rsidRPr="0077318F">
        <w:rPr>
          <w:rFonts w:asciiTheme="minorHAnsi" w:hAnsiTheme="minorHAnsi"/>
        </w:rPr>
        <w:t xml:space="preserve">ob B. For </w:t>
      </w:r>
      <w:r>
        <w:rPr>
          <w:rFonts w:asciiTheme="minorHAnsi" w:hAnsiTheme="minorHAnsi"/>
        </w:rPr>
        <w:t>J</w:t>
      </w:r>
      <w:r w:rsidRPr="0077318F">
        <w:rPr>
          <w:rFonts w:asciiTheme="minorHAnsi" w:hAnsiTheme="minorHAnsi"/>
        </w:rPr>
        <w:t>ob B, the opportunity costs are the extra $15</w:t>
      </w:r>
      <w:r>
        <w:rPr>
          <w:rFonts w:asciiTheme="minorHAnsi" w:hAnsiTheme="minorHAnsi"/>
        </w:rPr>
        <w:t>,000</w:t>
      </w:r>
      <w:r w:rsidRPr="0077318F">
        <w:rPr>
          <w:rFonts w:asciiTheme="minorHAnsi" w:hAnsiTheme="minorHAnsi"/>
        </w:rPr>
        <w:t xml:space="preserve"> in salary along with the health insurance.</w:t>
      </w:r>
    </w:p>
    <w:p w14:paraId="02F6A425" w14:textId="77777777" w:rsidR="00770F75" w:rsidRPr="0077318F" w:rsidRDefault="00770F75" w:rsidP="00770F75">
      <w:pPr>
        <w:pStyle w:val="ListParagraph"/>
        <w:rPr>
          <w:rFonts w:asciiTheme="minorHAnsi" w:hAnsiTheme="minorHAnsi"/>
        </w:rPr>
      </w:pPr>
    </w:p>
    <w:p w14:paraId="4B03CA3A" w14:textId="77777777" w:rsidR="00770F75" w:rsidRDefault="00770F75" w:rsidP="00682AA1">
      <w:pPr>
        <w:pStyle w:val="ListParagraph"/>
        <w:numPr>
          <w:ilvl w:val="0"/>
          <w:numId w:val="19"/>
        </w:numPr>
        <w:ind w:left="0" w:firstLine="0"/>
        <w:rPr>
          <w:rFonts w:asciiTheme="minorHAnsi" w:hAnsiTheme="minorHAnsi"/>
        </w:rPr>
      </w:pPr>
      <w:r w:rsidRPr="00046055">
        <w:rPr>
          <w:rFonts w:asciiTheme="minorHAnsi" w:hAnsiTheme="minorHAnsi"/>
        </w:rPr>
        <w:t xml:space="preserve">Your former neighbor gave you his lawnmower when he moved. You are thinking of using this gift to mow lawns in your neighborhood this summer for extra cash. As you think about what to charge your neighbors and whether this idea is worth your effort, what opportunity costs do you need to consider?  </w:t>
      </w:r>
      <w:r w:rsidRPr="00046055">
        <w:rPr>
          <w:rFonts w:asciiTheme="minorHAnsi" w:hAnsiTheme="minorHAnsi"/>
          <w:b/>
        </w:rPr>
        <w:t>[LO 1.2]</w:t>
      </w:r>
    </w:p>
    <w:p w14:paraId="6B71E20B" w14:textId="77777777" w:rsidR="00770F75" w:rsidRDefault="00770F75" w:rsidP="00770F75">
      <w:pPr>
        <w:pStyle w:val="ListParagraph"/>
        <w:ind w:left="0"/>
        <w:rPr>
          <w:rFonts w:asciiTheme="minorHAnsi" w:hAnsiTheme="minorHAnsi"/>
        </w:rPr>
      </w:pPr>
    </w:p>
    <w:p w14:paraId="0AF9C213" w14:textId="77777777" w:rsidR="00770F75" w:rsidRPr="0077318F" w:rsidRDefault="00770F75" w:rsidP="00770F75">
      <w:pPr>
        <w:pStyle w:val="ListParagraph"/>
        <w:ind w:left="360"/>
        <w:rPr>
          <w:rFonts w:asciiTheme="minorHAnsi" w:hAnsiTheme="minorHAnsi"/>
        </w:rPr>
      </w:pPr>
      <w:r w:rsidRPr="00046055">
        <w:rPr>
          <w:rFonts w:asciiTheme="minorHAnsi" w:hAnsiTheme="minorHAnsi"/>
          <w:b/>
        </w:rPr>
        <w:t>Answer:</w:t>
      </w:r>
      <w:r>
        <w:rPr>
          <w:rFonts w:asciiTheme="minorHAnsi" w:hAnsiTheme="minorHAnsi"/>
        </w:rPr>
        <w:t xml:space="preserve"> </w:t>
      </w:r>
      <w:r w:rsidRPr="0077318F">
        <w:rPr>
          <w:rFonts w:asciiTheme="minorHAnsi" w:hAnsiTheme="minorHAnsi"/>
        </w:rPr>
        <w:t>You need to consider the opportunity cost of your time. Your lawn mowing business would need to cover the opportunity cost of what you could earn in another summer job. You also need to consider the cost of gasoline for the mower</w:t>
      </w:r>
      <w:r>
        <w:rPr>
          <w:rFonts w:asciiTheme="minorHAnsi" w:hAnsiTheme="minorHAnsi"/>
        </w:rPr>
        <w:t xml:space="preserve"> and</w:t>
      </w:r>
      <w:r w:rsidRPr="0077318F">
        <w:rPr>
          <w:rFonts w:asciiTheme="minorHAnsi" w:hAnsiTheme="minorHAnsi"/>
        </w:rPr>
        <w:t xml:space="preserve"> the value of the lawn mower itself. Just because it was a gift does not mean that it has no opportunity cost. The opportunity cost of using the lawnmower for your business is its sale value</w:t>
      </w:r>
      <w:r>
        <w:rPr>
          <w:rFonts w:asciiTheme="minorHAnsi" w:hAnsiTheme="minorHAnsi"/>
        </w:rPr>
        <w:t>,</w:t>
      </w:r>
      <w:r w:rsidRPr="0077318F">
        <w:rPr>
          <w:rFonts w:asciiTheme="minorHAnsi" w:hAnsiTheme="minorHAnsi"/>
        </w:rPr>
        <w:t xml:space="preserve"> if you decide to sell the gift rather than use it yourself. Your lawn mowing business needs to cover all of these costs (the value of your time in another job, gasoline, and the sale value of the lawnmower</w:t>
      </w:r>
      <w:r>
        <w:rPr>
          <w:rFonts w:asciiTheme="minorHAnsi" w:hAnsiTheme="minorHAnsi"/>
        </w:rPr>
        <w:t>)</w:t>
      </w:r>
      <w:r w:rsidRPr="0077318F">
        <w:rPr>
          <w:rFonts w:asciiTheme="minorHAnsi" w:hAnsiTheme="minorHAnsi"/>
        </w:rPr>
        <w:t xml:space="preserve"> in order for it to be a worthwhile endeavor. </w:t>
      </w:r>
    </w:p>
    <w:p w14:paraId="2A9712F8" w14:textId="77777777" w:rsidR="00770F75" w:rsidRDefault="00770F75" w:rsidP="00770F75">
      <w:pPr>
        <w:rPr>
          <w:rFonts w:asciiTheme="minorHAnsi" w:hAnsiTheme="minorHAnsi"/>
          <w:b/>
        </w:rPr>
      </w:pPr>
    </w:p>
    <w:p w14:paraId="00BF7330" w14:textId="77777777" w:rsidR="00770F75" w:rsidRDefault="00770F75" w:rsidP="00682AA1">
      <w:pPr>
        <w:pStyle w:val="ListParagraph"/>
        <w:numPr>
          <w:ilvl w:val="0"/>
          <w:numId w:val="1"/>
        </w:numPr>
        <w:ind w:left="0" w:firstLine="0"/>
        <w:rPr>
          <w:rFonts w:asciiTheme="minorHAnsi" w:hAnsiTheme="minorHAnsi"/>
        </w:rPr>
      </w:pPr>
      <w:r w:rsidRPr="00046055">
        <w:rPr>
          <w:rFonts w:asciiTheme="minorHAnsi" w:hAnsiTheme="minorHAnsi"/>
        </w:rPr>
        <w:t>Think of a few examples of incentives in your daily life. How do you respond to those incentives?</w:t>
      </w:r>
      <w:r>
        <w:rPr>
          <w:rFonts w:asciiTheme="minorHAnsi" w:hAnsiTheme="minorHAnsi"/>
        </w:rPr>
        <w:t xml:space="preserve">  </w:t>
      </w:r>
      <w:r w:rsidRPr="00046055">
        <w:rPr>
          <w:rFonts w:asciiTheme="minorHAnsi" w:hAnsiTheme="minorHAnsi"/>
          <w:b/>
        </w:rPr>
        <w:t>[LO 1.3]</w:t>
      </w:r>
    </w:p>
    <w:p w14:paraId="4BB2A9AA" w14:textId="77777777" w:rsidR="00770F75" w:rsidRDefault="00770F75" w:rsidP="00770F75">
      <w:pPr>
        <w:pStyle w:val="ListParagraph"/>
        <w:ind w:left="360"/>
        <w:rPr>
          <w:rFonts w:asciiTheme="minorHAnsi" w:hAnsiTheme="minorHAnsi"/>
        </w:rPr>
      </w:pPr>
    </w:p>
    <w:p w14:paraId="2023C590" w14:textId="34475E81" w:rsidR="00770F75" w:rsidRPr="0077318F" w:rsidRDefault="00770F75" w:rsidP="00770F75">
      <w:pPr>
        <w:pStyle w:val="ListParagraph"/>
        <w:ind w:left="360"/>
        <w:rPr>
          <w:rFonts w:asciiTheme="minorHAnsi" w:hAnsiTheme="minorHAnsi"/>
        </w:rPr>
      </w:pPr>
      <w:r w:rsidRPr="00046055">
        <w:rPr>
          <w:rFonts w:asciiTheme="minorHAnsi" w:hAnsiTheme="minorHAnsi"/>
          <w:b/>
        </w:rPr>
        <w:t>Answer:</w:t>
      </w:r>
      <w:r>
        <w:rPr>
          <w:rFonts w:asciiTheme="minorHAnsi" w:hAnsiTheme="minorHAnsi"/>
        </w:rPr>
        <w:t xml:space="preserve"> </w:t>
      </w:r>
      <w:r w:rsidR="00D50DDC" w:rsidRPr="00D50DDC">
        <w:rPr>
          <w:rFonts w:asciiTheme="minorHAnsi" w:hAnsiTheme="minorHAnsi"/>
        </w:rPr>
        <w:t>An incentive is something that causes people to behave in a certain way by changing the trade-offs they face. No parking signs encourage people not to park in certain places and speed limit signs encourage people not to drive too fast. The consequence in either case is the risk of getting a ticket. The ability to devote a certain percentage of income to a 401(k) retirement account each month before paying taxes encourages people to save for retirement.</w:t>
      </w:r>
    </w:p>
    <w:p w14:paraId="175EEC59" w14:textId="77777777" w:rsidR="00770F75" w:rsidRPr="0077318F" w:rsidRDefault="00770F75" w:rsidP="00770F75">
      <w:pPr>
        <w:rPr>
          <w:rFonts w:asciiTheme="minorHAnsi" w:hAnsiTheme="minorHAnsi"/>
        </w:rPr>
      </w:pPr>
    </w:p>
    <w:p w14:paraId="2F9DCD4D" w14:textId="77777777" w:rsidR="00770F75" w:rsidRPr="00046055" w:rsidRDefault="00770F75" w:rsidP="00682AA1">
      <w:pPr>
        <w:pStyle w:val="ListParagraph"/>
        <w:numPr>
          <w:ilvl w:val="0"/>
          <w:numId w:val="1"/>
        </w:numPr>
        <w:ind w:left="0" w:firstLine="0"/>
        <w:rPr>
          <w:rFonts w:asciiTheme="minorHAnsi" w:hAnsiTheme="minorHAnsi"/>
        </w:rPr>
      </w:pPr>
      <w:r>
        <w:rPr>
          <w:rFonts w:asciiTheme="minorHAnsi" w:hAnsiTheme="minorHAnsi"/>
        </w:rPr>
        <w:t>Y</w:t>
      </w:r>
      <w:r w:rsidRPr="00046055">
        <w:rPr>
          <w:rFonts w:asciiTheme="minorHAnsi" w:hAnsiTheme="minorHAnsi"/>
        </w:rPr>
        <w:t>ou supervise a t</w:t>
      </w:r>
      <w:r>
        <w:rPr>
          <w:rFonts w:asciiTheme="minorHAnsi" w:hAnsiTheme="minorHAnsi"/>
        </w:rPr>
        <w:t>eam of salespeople. Your employ</w:t>
      </w:r>
      <w:r w:rsidRPr="00046055">
        <w:rPr>
          <w:rFonts w:asciiTheme="minorHAnsi" w:hAnsiTheme="minorHAnsi"/>
        </w:rPr>
        <w:t xml:space="preserve">ees already receive a company discount. Suggest a positive incentive and a negative incentive you could use to improve their productivity.  </w:t>
      </w:r>
      <w:r w:rsidRPr="00046055">
        <w:rPr>
          <w:rFonts w:asciiTheme="minorHAnsi" w:hAnsiTheme="minorHAnsi"/>
          <w:b/>
        </w:rPr>
        <w:t>[LO 1.3]</w:t>
      </w:r>
    </w:p>
    <w:p w14:paraId="53D9DAF0" w14:textId="77777777" w:rsidR="00770F75" w:rsidRDefault="00770F75" w:rsidP="00770F75">
      <w:pPr>
        <w:pStyle w:val="ListParagraph"/>
        <w:ind w:left="0"/>
        <w:rPr>
          <w:rFonts w:asciiTheme="minorHAnsi" w:hAnsiTheme="minorHAnsi"/>
        </w:rPr>
      </w:pPr>
    </w:p>
    <w:p w14:paraId="67B10C77" w14:textId="77777777" w:rsidR="00770F75" w:rsidRPr="0077318F" w:rsidRDefault="00770F75" w:rsidP="00770F75">
      <w:pPr>
        <w:pStyle w:val="ListParagraph"/>
        <w:ind w:left="360"/>
        <w:rPr>
          <w:rFonts w:asciiTheme="minorHAnsi" w:hAnsiTheme="minorHAnsi"/>
        </w:rPr>
      </w:pPr>
      <w:r w:rsidRPr="00046055">
        <w:rPr>
          <w:rFonts w:asciiTheme="minorHAnsi" w:hAnsiTheme="minorHAnsi"/>
          <w:b/>
        </w:rPr>
        <w:lastRenderedPageBreak/>
        <w:t>Answer:</w:t>
      </w:r>
      <w:r>
        <w:rPr>
          <w:rFonts w:asciiTheme="minorHAnsi" w:hAnsiTheme="minorHAnsi"/>
        </w:rPr>
        <w:t xml:space="preserve"> </w:t>
      </w:r>
      <w:r w:rsidRPr="0077318F">
        <w:rPr>
          <w:rFonts w:asciiTheme="minorHAnsi" w:hAnsiTheme="minorHAnsi"/>
        </w:rPr>
        <w:t xml:space="preserve">For a positive incentive, you could offer a reward such as a bonus, </w:t>
      </w:r>
      <w:r>
        <w:rPr>
          <w:rFonts w:asciiTheme="minorHAnsi" w:hAnsiTheme="minorHAnsi"/>
        </w:rPr>
        <w:t xml:space="preserve">a </w:t>
      </w:r>
      <w:r w:rsidRPr="0077318F">
        <w:rPr>
          <w:rFonts w:asciiTheme="minorHAnsi" w:hAnsiTheme="minorHAnsi"/>
        </w:rPr>
        <w:t xml:space="preserve">gift certificate, or </w:t>
      </w:r>
      <w:r>
        <w:rPr>
          <w:rFonts w:asciiTheme="minorHAnsi" w:hAnsiTheme="minorHAnsi"/>
        </w:rPr>
        <w:t xml:space="preserve">an </w:t>
      </w:r>
      <w:r w:rsidRPr="0077318F">
        <w:rPr>
          <w:rFonts w:asciiTheme="minorHAnsi" w:hAnsiTheme="minorHAnsi"/>
        </w:rPr>
        <w:t xml:space="preserve">extra discount on company merchandise to the most productive employee of the month. For a negative incentive, you could announce that employees who fail to meet targets will lose their </w:t>
      </w:r>
      <w:r>
        <w:rPr>
          <w:rFonts w:asciiTheme="minorHAnsi" w:hAnsiTheme="minorHAnsi"/>
        </w:rPr>
        <w:t>company</w:t>
      </w:r>
      <w:r w:rsidRPr="0077318F">
        <w:rPr>
          <w:rFonts w:asciiTheme="minorHAnsi" w:hAnsiTheme="minorHAnsi"/>
        </w:rPr>
        <w:t xml:space="preserve"> discount. </w:t>
      </w:r>
    </w:p>
    <w:p w14:paraId="0E3824EC" w14:textId="77777777" w:rsidR="00770F75" w:rsidRPr="0077318F" w:rsidRDefault="00770F75" w:rsidP="00770F75">
      <w:pPr>
        <w:rPr>
          <w:rFonts w:asciiTheme="minorHAnsi" w:hAnsiTheme="minorHAnsi"/>
        </w:rPr>
      </w:pPr>
    </w:p>
    <w:p w14:paraId="1AED3699" w14:textId="77777777" w:rsidR="00770F75" w:rsidRDefault="00770F75" w:rsidP="00682AA1">
      <w:pPr>
        <w:pStyle w:val="ListParagraph"/>
        <w:numPr>
          <w:ilvl w:val="0"/>
          <w:numId w:val="1"/>
        </w:numPr>
        <w:ind w:left="0" w:firstLine="0"/>
        <w:rPr>
          <w:rFonts w:asciiTheme="minorHAnsi" w:hAnsiTheme="minorHAnsi"/>
        </w:rPr>
      </w:pPr>
      <w:r w:rsidRPr="00046055">
        <w:rPr>
          <w:rFonts w:asciiTheme="minorHAnsi" w:hAnsiTheme="minorHAnsi"/>
        </w:rPr>
        <w:t xml:space="preserve">Your boss decides to pair workers in teams and offer bonuses to the most productive team. Why might your boss offer team bonuses instead of individual bonuses?  </w:t>
      </w:r>
      <w:r w:rsidRPr="00046055">
        <w:rPr>
          <w:rFonts w:asciiTheme="minorHAnsi" w:hAnsiTheme="minorHAnsi"/>
          <w:b/>
        </w:rPr>
        <w:t>[LO 1.3]</w:t>
      </w:r>
    </w:p>
    <w:p w14:paraId="19543C4A" w14:textId="77777777" w:rsidR="00770F75" w:rsidRDefault="00770F75" w:rsidP="00770F75">
      <w:pPr>
        <w:pStyle w:val="ListParagraph"/>
        <w:ind w:left="0"/>
        <w:rPr>
          <w:rFonts w:asciiTheme="minorHAnsi" w:hAnsiTheme="minorHAnsi"/>
        </w:rPr>
      </w:pPr>
    </w:p>
    <w:p w14:paraId="4F9998E8" w14:textId="0B0DCAA9" w:rsidR="00770F75" w:rsidRPr="0077318F" w:rsidRDefault="00770F75" w:rsidP="00770F75">
      <w:pPr>
        <w:pStyle w:val="ListParagraph"/>
        <w:ind w:left="360"/>
        <w:rPr>
          <w:rFonts w:asciiTheme="minorHAnsi" w:hAnsiTheme="minorHAnsi"/>
        </w:rPr>
      </w:pPr>
      <w:r w:rsidRPr="00046055">
        <w:rPr>
          <w:rFonts w:asciiTheme="minorHAnsi" w:hAnsiTheme="minorHAnsi"/>
          <w:b/>
        </w:rPr>
        <w:t>Answer:</w:t>
      </w:r>
      <w:r>
        <w:rPr>
          <w:rFonts w:asciiTheme="minorHAnsi" w:hAnsiTheme="minorHAnsi"/>
        </w:rPr>
        <w:t xml:space="preserve"> </w:t>
      </w:r>
      <w:r w:rsidR="00D50DDC" w:rsidRPr="00D50DDC">
        <w:rPr>
          <w:rFonts w:asciiTheme="minorHAnsi" w:hAnsiTheme="minorHAnsi"/>
        </w:rPr>
        <w:t>Your boss is creating a reward system for a project that requires group effort. Even if you are not motivated to compete for an individual bonus, you are likely to feel responsibility to your teammate and make a greater effort to be productive. Your teammate can encourage, pressure, and/or help you to achieve greater productivity.</w:t>
      </w:r>
    </w:p>
    <w:p w14:paraId="528BD4B2" w14:textId="77777777" w:rsidR="00770F75" w:rsidRPr="0077318F" w:rsidRDefault="00770F75" w:rsidP="00770F75">
      <w:pPr>
        <w:rPr>
          <w:rFonts w:asciiTheme="minorHAnsi" w:hAnsiTheme="minorHAnsi"/>
        </w:rPr>
      </w:pPr>
    </w:p>
    <w:p w14:paraId="596B9764" w14:textId="77777777" w:rsidR="00770F75" w:rsidRDefault="00770F75" w:rsidP="00682AA1">
      <w:pPr>
        <w:pStyle w:val="ListParagraph"/>
        <w:numPr>
          <w:ilvl w:val="0"/>
          <w:numId w:val="1"/>
        </w:numPr>
        <w:ind w:left="0" w:firstLine="0"/>
        <w:rPr>
          <w:rFonts w:asciiTheme="minorHAnsi" w:hAnsiTheme="minorHAnsi"/>
        </w:rPr>
      </w:pPr>
      <w:r w:rsidRPr="00046055">
        <w:rPr>
          <w:rFonts w:asciiTheme="minorHAnsi" w:hAnsiTheme="minorHAnsi"/>
        </w:rPr>
        <w:t>Think of a public policy—a local or national law, tax, or public service—that offers an incentive for a particular b</w:t>
      </w:r>
      <w:r>
        <w:rPr>
          <w:rFonts w:asciiTheme="minorHAnsi" w:hAnsiTheme="minorHAnsi"/>
        </w:rPr>
        <w:t>ehavior. Explain what the incen</w:t>
      </w:r>
      <w:r w:rsidRPr="00046055">
        <w:rPr>
          <w:rFonts w:asciiTheme="minorHAnsi" w:hAnsiTheme="minorHAnsi"/>
        </w:rPr>
        <w:t>tive is, who is off</w:t>
      </w:r>
      <w:r>
        <w:rPr>
          <w:rFonts w:asciiTheme="minorHAnsi" w:hAnsiTheme="minorHAnsi"/>
        </w:rPr>
        <w:t>ering it, and what they are try</w:t>
      </w:r>
      <w:r w:rsidRPr="00046055">
        <w:rPr>
          <w:rFonts w:asciiTheme="minorHAnsi" w:hAnsiTheme="minorHAnsi"/>
        </w:rPr>
        <w:t xml:space="preserve">ing encourage or discourage. Does the incentive work? </w:t>
      </w:r>
      <w:r w:rsidRPr="00A66BC1">
        <w:rPr>
          <w:rFonts w:asciiTheme="minorHAnsi" w:hAnsiTheme="minorHAnsi"/>
          <w:b/>
        </w:rPr>
        <w:t xml:space="preserve"> [LO 1.3]</w:t>
      </w:r>
    </w:p>
    <w:p w14:paraId="0F9BB24B" w14:textId="77777777" w:rsidR="00770F75" w:rsidRDefault="00770F75" w:rsidP="00770F75">
      <w:pPr>
        <w:pStyle w:val="ListParagraph"/>
        <w:ind w:left="0"/>
        <w:rPr>
          <w:rFonts w:asciiTheme="minorHAnsi" w:hAnsiTheme="minorHAnsi"/>
        </w:rPr>
      </w:pPr>
    </w:p>
    <w:p w14:paraId="6313AE5A" w14:textId="1F4C6123" w:rsidR="00770F75" w:rsidRPr="0077318F" w:rsidRDefault="00770F75" w:rsidP="00770F75">
      <w:pPr>
        <w:pStyle w:val="ListParagraph"/>
        <w:ind w:left="360"/>
        <w:rPr>
          <w:rFonts w:asciiTheme="minorHAnsi" w:hAnsiTheme="minorHAnsi"/>
        </w:rPr>
      </w:pPr>
      <w:r w:rsidRPr="00046055">
        <w:rPr>
          <w:rFonts w:asciiTheme="minorHAnsi" w:hAnsiTheme="minorHAnsi"/>
          <w:b/>
        </w:rPr>
        <w:t>Answer:</w:t>
      </w:r>
      <w:r>
        <w:rPr>
          <w:rFonts w:asciiTheme="minorHAnsi" w:hAnsiTheme="minorHAnsi"/>
        </w:rPr>
        <w:t xml:space="preserve"> </w:t>
      </w:r>
      <w:r w:rsidR="00D50DDC" w:rsidRPr="00D50DDC">
        <w:rPr>
          <w:rFonts w:asciiTheme="minorHAnsi" w:hAnsiTheme="minorHAnsi"/>
        </w:rPr>
        <w:t>The U.S. government places a subsidy on growing corn. This provides an incentive for farmers to plant corn on more of their land instead of alternative crops. The government is trying to encourage the production of domestic corn so that the United States can produce corn-based ethanol more cheaply.</w:t>
      </w:r>
    </w:p>
    <w:p w14:paraId="05149B00" w14:textId="77777777" w:rsidR="00770F75" w:rsidRPr="0077318F" w:rsidRDefault="00770F75" w:rsidP="00770F75">
      <w:pPr>
        <w:pStyle w:val="ListParagraph"/>
        <w:ind w:left="0"/>
        <w:rPr>
          <w:rFonts w:asciiTheme="minorHAnsi" w:hAnsiTheme="minorHAnsi"/>
        </w:rPr>
      </w:pPr>
    </w:p>
    <w:p w14:paraId="028AFC7C" w14:textId="77777777" w:rsidR="00770F75" w:rsidRDefault="00770F75" w:rsidP="00682AA1">
      <w:pPr>
        <w:pStyle w:val="ListParagraph"/>
        <w:numPr>
          <w:ilvl w:val="0"/>
          <w:numId w:val="2"/>
        </w:numPr>
        <w:ind w:left="0" w:firstLine="0"/>
        <w:rPr>
          <w:rFonts w:asciiTheme="minorHAnsi" w:hAnsiTheme="minorHAnsi"/>
        </w:rPr>
      </w:pPr>
      <w:r w:rsidRPr="00046055">
        <w:rPr>
          <w:rFonts w:asciiTheme="minorHAnsi" w:hAnsiTheme="minorHAnsi"/>
        </w:rPr>
        <w:t xml:space="preserve">Why do individuals or firms usually provide the goods and services people want?  </w:t>
      </w:r>
      <w:r w:rsidRPr="00A66BC1">
        <w:rPr>
          <w:rFonts w:asciiTheme="minorHAnsi" w:hAnsiTheme="minorHAnsi"/>
          <w:b/>
        </w:rPr>
        <w:t>[LO 1.4]</w:t>
      </w:r>
    </w:p>
    <w:p w14:paraId="2904DE57" w14:textId="77777777" w:rsidR="00770F75" w:rsidRDefault="00770F75" w:rsidP="00770F75">
      <w:pPr>
        <w:pStyle w:val="ListParagraph"/>
        <w:ind w:left="0"/>
        <w:rPr>
          <w:rFonts w:asciiTheme="minorHAnsi" w:hAnsiTheme="minorHAnsi"/>
        </w:rPr>
      </w:pPr>
    </w:p>
    <w:p w14:paraId="3AD2796A" w14:textId="77777777" w:rsidR="00770F75" w:rsidRPr="0077318F" w:rsidRDefault="00770F75" w:rsidP="00770F75">
      <w:pPr>
        <w:pStyle w:val="ListParagraph"/>
        <w:ind w:left="360"/>
        <w:rPr>
          <w:rFonts w:asciiTheme="minorHAnsi" w:hAnsiTheme="minorHAnsi"/>
        </w:rPr>
      </w:pPr>
      <w:r w:rsidRPr="00A66BC1">
        <w:rPr>
          <w:rFonts w:asciiTheme="minorHAnsi" w:hAnsiTheme="minorHAnsi"/>
          <w:b/>
        </w:rPr>
        <w:t>Answer:</w:t>
      </w:r>
      <w:r>
        <w:rPr>
          <w:rFonts w:asciiTheme="minorHAnsi" w:hAnsiTheme="minorHAnsi"/>
        </w:rPr>
        <w:t xml:space="preserve"> </w:t>
      </w:r>
      <w:r w:rsidRPr="0077318F">
        <w:rPr>
          <w:rFonts w:asciiTheme="minorHAnsi" w:hAnsiTheme="minorHAnsi"/>
        </w:rPr>
        <w:t xml:space="preserve">If firms didn’t produce goods that people want, no one would buy their goods. These firms would lose money and go out of business, and would be replaced by firms that did produce goods that customers want. </w:t>
      </w:r>
    </w:p>
    <w:p w14:paraId="37889EC4" w14:textId="77777777" w:rsidR="00770F75" w:rsidRPr="0077318F" w:rsidRDefault="00770F75" w:rsidP="00770F75">
      <w:pPr>
        <w:pStyle w:val="ListParagraph"/>
        <w:ind w:left="0"/>
        <w:rPr>
          <w:rFonts w:asciiTheme="minorHAnsi" w:hAnsiTheme="minorHAnsi"/>
        </w:rPr>
      </w:pPr>
    </w:p>
    <w:p w14:paraId="0F3F9514" w14:textId="724C341A" w:rsidR="00770F75" w:rsidRDefault="00770F75" w:rsidP="00682AA1">
      <w:pPr>
        <w:pStyle w:val="ListParagraph"/>
        <w:numPr>
          <w:ilvl w:val="0"/>
          <w:numId w:val="2"/>
        </w:numPr>
        <w:ind w:left="0" w:firstLine="0"/>
        <w:rPr>
          <w:rFonts w:asciiTheme="minorHAnsi" w:hAnsiTheme="minorHAnsi"/>
        </w:rPr>
      </w:pPr>
      <w:r w:rsidRPr="00046055">
        <w:rPr>
          <w:rFonts w:asciiTheme="minorHAnsi" w:hAnsiTheme="minorHAnsi"/>
        </w:rPr>
        <w:t xml:space="preserve">You may have </w:t>
      </w:r>
      <w:r>
        <w:rPr>
          <w:rFonts w:asciiTheme="minorHAnsi" w:hAnsiTheme="minorHAnsi"/>
        </w:rPr>
        <w:t>seen TV advertisements for prod</w:t>
      </w:r>
      <w:r w:rsidRPr="00046055">
        <w:rPr>
          <w:rFonts w:asciiTheme="minorHAnsi" w:hAnsiTheme="minorHAnsi"/>
        </w:rPr>
        <w:t xml:space="preserve">ucts or programs that claim to teach a surefire way to make millions on the stock market. Apply the </w:t>
      </w:r>
      <w:r w:rsidRPr="00046055">
        <w:rPr>
          <w:rFonts w:asciiTheme="minorHAnsi" w:hAnsiTheme="minorHAnsi"/>
          <w:i/>
        </w:rPr>
        <w:t xml:space="preserve">Why isn’t </w:t>
      </w:r>
      <w:r w:rsidR="006F5881">
        <w:rPr>
          <w:rFonts w:asciiTheme="minorHAnsi" w:hAnsiTheme="minorHAnsi"/>
          <w:i/>
        </w:rPr>
        <w:t>some</w:t>
      </w:r>
      <w:r w:rsidRPr="00046055">
        <w:rPr>
          <w:rFonts w:asciiTheme="minorHAnsi" w:hAnsiTheme="minorHAnsi"/>
          <w:i/>
        </w:rPr>
        <w:t xml:space="preserve">one already doing it? </w:t>
      </w:r>
      <w:r>
        <w:rPr>
          <w:rFonts w:asciiTheme="minorHAnsi" w:hAnsiTheme="minorHAnsi"/>
        </w:rPr>
        <w:t xml:space="preserve"> </w:t>
      </w:r>
      <w:proofErr w:type="gramStart"/>
      <w:r>
        <w:rPr>
          <w:rFonts w:asciiTheme="minorHAnsi" w:hAnsiTheme="minorHAnsi"/>
        </w:rPr>
        <w:t>test</w:t>
      </w:r>
      <w:proofErr w:type="gramEnd"/>
      <w:r>
        <w:rPr>
          <w:rFonts w:asciiTheme="minorHAnsi" w:hAnsiTheme="minorHAnsi"/>
        </w:rPr>
        <w:t xml:space="preserve"> to this situ</w:t>
      </w:r>
      <w:r w:rsidRPr="00046055">
        <w:rPr>
          <w:rFonts w:asciiTheme="minorHAnsi" w:hAnsiTheme="minorHAnsi"/>
        </w:rPr>
        <w:t xml:space="preserve">ation. Do you believe the ads? Why or why not? </w:t>
      </w:r>
      <w:r w:rsidRPr="00A66BC1">
        <w:rPr>
          <w:rFonts w:asciiTheme="minorHAnsi" w:hAnsiTheme="minorHAnsi"/>
          <w:b/>
        </w:rPr>
        <w:t>[LO 1.4]</w:t>
      </w:r>
    </w:p>
    <w:p w14:paraId="1546EBDF" w14:textId="77777777" w:rsidR="00770F75" w:rsidRDefault="00770F75" w:rsidP="00770F75">
      <w:pPr>
        <w:pStyle w:val="ListParagraph"/>
        <w:ind w:left="360"/>
        <w:rPr>
          <w:rFonts w:asciiTheme="minorHAnsi" w:hAnsiTheme="minorHAnsi"/>
          <w:b/>
        </w:rPr>
      </w:pPr>
    </w:p>
    <w:p w14:paraId="5CD3880D" w14:textId="77777777" w:rsidR="00770F75" w:rsidRPr="0077318F" w:rsidRDefault="00770F75" w:rsidP="00770F75">
      <w:pPr>
        <w:pStyle w:val="ListParagraph"/>
        <w:ind w:left="360"/>
        <w:rPr>
          <w:rFonts w:asciiTheme="minorHAnsi" w:hAnsiTheme="minorHAnsi"/>
        </w:rPr>
      </w:pPr>
      <w:r w:rsidRPr="00A66BC1">
        <w:rPr>
          <w:rFonts w:asciiTheme="minorHAnsi" w:hAnsiTheme="minorHAnsi"/>
          <w:b/>
        </w:rPr>
        <w:t>Answer:</w:t>
      </w:r>
      <w:r>
        <w:rPr>
          <w:rFonts w:asciiTheme="minorHAnsi" w:hAnsiTheme="minorHAnsi"/>
        </w:rPr>
        <w:t xml:space="preserve"> </w:t>
      </w:r>
      <w:r w:rsidRPr="0077318F">
        <w:rPr>
          <w:rFonts w:asciiTheme="minorHAnsi" w:hAnsiTheme="minorHAnsi"/>
        </w:rPr>
        <w:t xml:space="preserve">Guessing which stocks are going to perform well and which are going to tank is a hard if not impossible task, which makes it very hard to make millions in the stock market. </w:t>
      </w:r>
      <w:r>
        <w:rPr>
          <w:rFonts w:asciiTheme="minorHAnsi" w:hAnsiTheme="minorHAnsi"/>
        </w:rPr>
        <w:t>You should not</w:t>
      </w:r>
      <w:r w:rsidRPr="0077318F">
        <w:rPr>
          <w:rFonts w:asciiTheme="minorHAnsi" w:hAnsiTheme="minorHAnsi"/>
        </w:rPr>
        <w:t xml:space="preserve"> believe the ads for that reason.</w:t>
      </w:r>
      <w:r>
        <w:rPr>
          <w:rFonts w:asciiTheme="minorHAnsi" w:hAnsiTheme="minorHAnsi"/>
        </w:rPr>
        <w:t xml:space="preserve"> (If there really was a surefire way to make millions, you can bet everyone would already be doing it!)</w:t>
      </w:r>
    </w:p>
    <w:p w14:paraId="3A1743D9" w14:textId="77777777" w:rsidR="00770F75" w:rsidRPr="0077318F" w:rsidRDefault="00770F75" w:rsidP="00770F75">
      <w:pPr>
        <w:pStyle w:val="ListParagraph"/>
        <w:ind w:left="0"/>
        <w:rPr>
          <w:rFonts w:asciiTheme="minorHAnsi" w:hAnsiTheme="minorHAnsi"/>
        </w:rPr>
      </w:pPr>
    </w:p>
    <w:p w14:paraId="2992AF9B" w14:textId="77777777" w:rsidR="00770F75" w:rsidRDefault="00770F75" w:rsidP="00682AA1">
      <w:pPr>
        <w:pStyle w:val="ListParagraph"/>
        <w:numPr>
          <w:ilvl w:val="0"/>
          <w:numId w:val="2"/>
        </w:numPr>
        <w:ind w:left="0" w:firstLine="0"/>
        <w:rPr>
          <w:rFonts w:asciiTheme="minorHAnsi" w:hAnsiTheme="minorHAnsi"/>
        </w:rPr>
      </w:pPr>
      <w:r w:rsidRPr="00046055">
        <w:rPr>
          <w:rFonts w:asciiTheme="minorHAnsi" w:hAnsiTheme="minorHAnsi"/>
        </w:rPr>
        <w:t xml:space="preserve">Describe an innovation in technology, business, or culture that had a major economic impact in your lifetime.  </w:t>
      </w:r>
      <w:r w:rsidRPr="00A66BC1">
        <w:rPr>
          <w:rFonts w:asciiTheme="minorHAnsi" w:hAnsiTheme="minorHAnsi"/>
          <w:b/>
        </w:rPr>
        <w:t>[LO 1.4]</w:t>
      </w:r>
    </w:p>
    <w:p w14:paraId="7B6783A1" w14:textId="77777777" w:rsidR="00770F75" w:rsidRDefault="00770F75" w:rsidP="00770F75">
      <w:pPr>
        <w:pStyle w:val="ListParagraph"/>
        <w:ind w:left="0"/>
        <w:rPr>
          <w:rFonts w:asciiTheme="minorHAnsi" w:hAnsiTheme="minorHAnsi"/>
        </w:rPr>
      </w:pPr>
    </w:p>
    <w:p w14:paraId="4D31ABC7" w14:textId="77777777" w:rsidR="00770F75" w:rsidRPr="0077318F" w:rsidRDefault="00770F75" w:rsidP="00770F75">
      <w:pPr>
        <w:pStyle w:val="ListParagraph"/>
        <w:ind w:left="360"/>
        <w:rPr>
          <w:rFonts w:asciiTheme="minorHAnsi" w:hAnsiTheme="minorHAnsi"/>
        </w:rPr>
      </w:pPr>
      <w:r w:rsidRPr="00A66BC1">
        <w:rPr>
          <w:rFonts w:asciiTheme="minorHAnsi" w:hAnsiTheme="minorHAnsi"/>
          <w:b/>
        </w:rPr>
        <w:t>Answer:</w:t>
      </w:r>
      <w:r>
        <w:rPr>
          <w:rFonts w:asciiTheme="minorHAnsi" w:hAnsiTheme="minorHAnsi"/>
        </w:rPr>
        <w:t xml:space="preserve"> </w:t>
      </w:r>
      <w:r w:rsidRPr="0077318F">
        <w:rPr>
          <w:rFonts w:asciiTheme="minorHAnsi" w:hAnsiTheme="minorHAnsi"/>
        </w:rPr>
        <w:t>The Internet has completely changed the way people do business. While writing this textbook, we have collaborated with people all over the country</w:t>
      </w:r>
      <w:r>
        <w:rPr>
          <w:rFonts w:asciiTheme="minorHAnsi" w:hAnsiTheme="minorHAnsi"/>
        </w:rPr>
        <w:t>, sharing documents online that we once would have had to send through the mail.</w:t>
      </w:r>
    </w:p>
    <w:p w14:paraId="0597C78A" w14:textId="77777777" w:rsidR="00770F75" w:rsidRPr="0077318F" w:rsidRDefault="00770F75" w:rsidP="00770F75">
      <w:pPr>
        <w:pStyle w:val="ListParagraph"/>
        <w:ind w:left="0"/>
        <w:rPr>
          <w:rFonts w:asciiTheme="minorHAnsi" w:hAnsiTheme="minorHAnsi"/>
        </w:rPr>
      </w:pPr>
    </w:p>
    <w:p w14:paraId="2ACEAF3C" w14:textId="77777777" w:rsidR="00770F75" w:rsidRDefault="00770F75" w:rsidP="00682AA1">
      <w:pPr>
        <w:pStyle w:val="ListParagraph"/>
        <w:numPr>
          <w:ilvl w:val="0"/>
          <w:numId w:val="3"/>
        </w:numPr>
        <w:ind w:left="0" w:firstLine="0"/>
        <w:rPr>
          <w:rFonts w:asciiTheme="minorHAnsi" w:hAnsiTheme="minorHAnsi"/>
        </w:rPr>
      </w:pPr>
      <w:r w:rsidRPr="00046055">
        <w:rPr>
          <w:rFonts w:asciiTheme="minorHAnsi" w:hAnsiTheme="minorHAnsi"/>
        </w:rPr>
        <w:lastRenderedPageBreak/>
        <w:t>Why do people confus</w:t>
      </w:r>
      <w:r>
        <w:rPr>
          <w:rFonts w:asciiTheme="minorHAnsi" w:hAnsiTheme="minorHAnsi"/>
        </w:rPr>
        <w:t>e correlation with causa</w:t>
      </w:r>
      <w:r w:rsidRPr="00046055">
        <w:rPr>
          <w:rFonts w:asciiTheme="minorHAnsi" w:hAnsiTheme="minorHAnsi"/>
        </w:rPr>
        <w:t xml:space="preserve">tion?  </w:t>
      </w:r>
      <w:r w:rsidRPr="00A66BC1">
        <w:rPr>
          <w:rFonts w:asciiTheme="minorHAnsi" w:hAnsiTheme="minorHAnsi"/>
          <w:b/>
        </w:rPr>
        <w:t>[LO 1.5]</w:t>
      </w:r>
    </w:p>
    <w:p w14:paraId="562549D1" w14:textId="77777777" w:rsidR="00770F75" w:rsidRDefault="00770F75" w:rsidP="00770F75">
      <w:pPr>
        <w:pStyle w:val="ListParagraph"/>
        <w:ind w:left="0"/>
        <w:rPr>
          <w:rFonts w:asciiTheme="minorHAnsi" w:hAnsiTheme="minorHAnsi"/>
        </w:rPr>
      </w:pPr>
    </w:p>
    <w:p w14:paraId="6F8DB987" w14:textId="31013E9A" w:rsidR="00770F75" w:rsidRPr="0077318F" w:rsidRDefault="00770F75" w:rsidP="00770F75">
      <w:pPr>
        <w:pStyle w:val="ListParagraph"/>
        <w:ind w:left="360"/>
        <w:rPr>
          <w:rFonts w:asciiTheme="minorHAnsi" w:hAnsiTheme="minorHAnsi"/>
        </w:rPr>
      </w:pPr>
      <w:r w:rsidRPr="00A66BC1">
        <w:rPr>
          <w:rFonts w:asciiTheme="minorHAnsi" w:hAnsiTheme="minorHAnsi"/>
          <w:b/>
        </w:rPr>
        <w:t>Answe</w:t>
      </w:r>
      <w:r>
        <w:rPr>
          <w:rFonts w:asciiTheme="minorHAnsi" w:hAnsiTheme="minorHAnsi"/>
          <w:b/>
        </w:rPr>
        <w:t>r</w:t>
      </w:r>
      <w:r w:rsidRPr="00A66BC1">
        <w:rPr>
          <w:rFonts w:asciiTheme="minorHAnsi" w:hAnsiTheme="minorHAnsi"/>
          <w:b/>
        </w:rPr>
        <w:t>:</w:t>
      </w:r>
      <w:r>
        <w:rPr>
          <w:rFonts w:asciiTheme="minorHAnsi" w:hAnsiTheme="minorHAnsi"/>
        </w:rPr>
        <w:t xml:space="preserve"> </w:t>
      </w:r>
      <w:r w:rsidRPr="0077318F">
        <w:rPr>
          <w:rFonts w:asciiTheme="minorHAnsi" w:hAnsiTheme="minorHAnsi"/>
        </w:rPr>
        <w:t>Correlation means that two events occur together. Since the two often occur together, people often believe that one causes the other</w:t>
      </w:r>
      <w:r>
        <w:rPr>
          <w:rFonts w:asciiTheme="minorHAnsi" w:hAnsiTheme="minorHAnsi"/>
        </w:rPr>
        <w:t>,</w:t>
      </w:r>
      <w:r w:rsidRPr="0077318F">
        <w:rPr>
          <w:rFonts w:asciiTheme="minorHAnsi" w:hAnsiTheme="minorHAnsi"/>
        </w:rPr>
        <w:t xml:space="preserve"> but this is not always true. People once thought that ice cream caused po</w:t>
      </w:r>
      <w:r>
        <w:rPr>
          <w:rFonts w:asciiTheme="minorHAnsi" w:hAnsiTheme="minorHAnsi"/>
        </w:rPr>
        <w:t>lio, for example. The real</w:t>
      </w:r>
      <w:r w:rsidRPr="0077318F">
        <w:rPr>
          <w:rFonts w:asciiTheme="minorHAnsi" w:hAnsiTheme="minorHAnsi"/>
        </w:rPr>
        <w:t xml:space="preserve"> relationship was that people ate more ice cream in the summer, </w:t>
      </w:r>
      <w:r>
        <w:rPr>
          <w:rFonts w:asciiTheme="minorHAnsi" w:hAnsiTheme="minorHAnsi"/>
        </w:rPr>
        <w:t>and</w:t>
      </w:r>
      <w:r w:rsidRPr="0077318F">
        <w:rPr>
          <w:rFonts w:asciiTheme="minorHAnsi" w:hAnsiTheme="minorHAnsi"/>
        </w:rPr>
        <w:t xml:space="preserve"> this also </w:t>
      </w:r>
      <w:r>
        <w:rPr>
          <w:rFonts w:asciiTheme="minorHAnsi" w:hAnsiTheme="minorHAnsi"/>
        </w:rPr>
        <w:t xml:space="preserve">happened to be </w:t>
      </w:r>
      <w:r w:rsidRPr="0077318F">
        <w:rPr>
          <w:rFonts w:asciiTheme="minorHAnsi" w:hAnsiTheme="minorHAnsi"/>
        </w:rPr>
        <w:t>the time</w:t>
      </w:r>
      <w:r>
        <w:rPr>
          <w:rFonts w:asciiTheme="minorHAnsi" w:hAnsiTheme="minorHAnsi"/>
        </w:rPr>
        <w:t xml:space="preserve"> of year that</w:t>
      </w:r>
      <w:r w:rsidRPr="0077318F">
        <w:rPr>
          <w:rFonts w:asciiTheme="minorHAnsi" w:hAnsiTheme="minorHAnsi"/>
        </w:rPr>
        <w:t xml:space="preserve"> the polio virus spread more rapidly.</w:t>
      </w:r>
    </w:p>
    <w:p w14:paraId="2B1371BF" w14:textId="77777777" w:rsidR="00770F75" w:rsidRPr="0077318F" w:rsidRDefault="00770F75" w:rsidP="00770F75">
      <w:pPr>
        <w:pStyle w:val="ListParagraph"/>
        <w:ind w:left="0"/>
        <w:rPr>
          <w:rFonts w:asciiTheme="minorHAnsi" w:hAnsiTheme="minorHAnsi"/>
        </w:rPr>
      </w:pPr>
    </w:p>
    <w:p w14:paraId="23FF700D" w14:textId="77777777" w:rsidR="00770F75" w:rsidRDefault="00770F75" w:rsidP="00682AA1">
      <w:pPr>
        <w:pStyle w:val="ListParagraph"/>
        <w:numPr>
          <w:ilvl w:val="0"/>
          <w:numId w:val="3"/>
        </w:numPr>
        <w:ind w:left="0" w:firstLine="0"/>
        <w:rPr>
          <w:rFonts w:asciiTheme="minorHAnsi" w:hAnsiTheme="minorHAnsi"/>
        </w:rPr>
      </w:pPr>
      <w:r w:rsidRPr="00046055">
        <w:rPr>
          <w:rFonts w:asciiTheme="minorHAnsi" w:hAnsiTheme="minorHAnsi"/>
        </w:rPr>
        <w:t xml:space="preserve">Name two things that are positively correlated and two things that are negatively correlated. </w:t>
      </w:r>
      <w:r w:rsidRPr="00A66BC1">
        <w:rPr>
          <w:rFonts w:asciiTheme="minorHAnsi" w:hAnsiTheme="minorHAnsi"/>
          <w:b/>
        </w:rPr>
        <w:t>[LO 1.5]</w:t>
      </w:r>
    </w:p>
    <w:p w14:paraId="197A5706" w14:textId="77777777" w:rsidR="00770F75" w:rsidRDefault="00770F75" w:rsidP="00770F75">
      <w:pPr>
        <w:pStyle w:val="ListParagraph"/>
        <w:ind w:left="0"/>
        <w:rPr>
          <w:rFonts w:asciiTheme="minorHAnsi" w:hAnsiTheme="minorHAnsi"/>
        </w:rPr>
      </w:pPr>
    </w:p>
    <w:p w14:paraId="056952C8" w14:textId="29EDEA2C" w:rsidR="00770F75" w:rsidRPr="00046055" w:rsidRDefault="00770F75" w:rsidP="00770F75">
      <w:pPr>
        <w:pStyle w:val="ListParagraph"/>
        <w:ind w:left="360"/>
        <w:rPr>
          <w:rFonts w:asciiTheme="minorHAnsi" w:hAnsiTheme="minorHAnsi"/>
        </w:rPr>
      </w:pPr>
      <w:r w:rsidRPr="00A66BC1">
        <w:rPr>
          <w:rFonts w:asciiTheme="minorHAnsi" w:hAnsiTheme="minorHAnsi"/>
          <w:b/>
        </w:rPr>
        <w:t>Answer:</w:t>
      </w:r>
      <w:r>
        <w:rPr>
          <w:rFonts w:asciiTheme="minorHAnsi" w:hAnsiTheme="minorHAnsi"/>
        </w:rPr>
        <w:t xml:space="preserve"> </w:t>
      </w:r>
      <w:r w:rsidR="00D50DDC" w:rsidRPr="00D50DDC">
        <w:rPr>
          <w:rFonts w:asciiTheme="minorHAnsi" w:hAnsiTheme="minorHAnsi"/>
        </w:rPr>
        <w:t>Events that are positively correlated tend to occur together, or move in the same direction. For example, more people tend to carry an umbrella when the risk of rain is high. When one event increases at the same time a related event decreases, then the two events are negatively correlated. According to auto insurers, good grades and the risk of getting in a car accident are negatively correlated. (People with higher grades tend to be safer drivers.)</w:t>
      </w:r>
    </w:p>
    <w:p w14:paraId="34996EB7" w14:textId="77777777" w:rsidR="00770F75" w:rsidRDefault="00770F75" w:rsidP="00770F75">
      <w:pPr>
        <w:pStyle w:val="ListParagraph"/>
        <w:ind w:left="0"/>
        <w:rPr>
          <w:rFonts w:asciiTheme="minorHAnsi" w:hAnsiTheme="minorHAnsi"/>
        </w:rPr>
      </w:pPr>
    </w:p>
    <w:p w14:paraId="7D3934D3" w14:textId="77777777" w:rsidR="00770F75" w:rsidRDefault="00770F75" w:rsidP="00682AA1">
      <w:pPr>
        <w:pStyle w:val="ListParagraph"/>
        <w:numPr>
          <w:ilvl w:val="0"/>
          <w:numId w:val="4"/>
        </w:numPr>
        <w:ind w:left="0" w:firstLine="0"/>
        <w:rPr>
          <w:rFonts w:asciiTheme="minorHAnsi" w:hAnsiTheme="minorHAnsi"/>
        </w:rPr>
      </w:pPr>
      <w:r w:rsidRPr="00046055">
        <w:rPr>
          <w:rFonts w:asciiTheme="minorHAnsi" w:hAnsiTheme="minorHAnsi"/>
        </w:rPr>
        <w:t xml:space="preserve">Why is it important for a good economic model to predict cause and effect?  </w:t>
      </w:r>
      <w:r w:rsidRPr="00A66BC1">
        <w:rPr>
          <w:rFonts w:asciiTheme="minorHAnsi" w:hAnsiTheme="minorHAnsi"/>
          <w:b/>
        </w:rPr>
        <w:t>[LO 1.6]</w:t>
      </w:r>
    </w:p>
    <w:p w14:paraId="16AC7465" w14:textId="77777777" w:rsidR="00770F75" w:rsidRDefault="00770F75" w:rsidP="00770F75">
      <w:pPr>
        <w:pStyle w:val="ListParagraph"/>
        <w:ind w:left="0"/>
        <w:rPr>
          <w:rFonts w:asciiTheme="minorHAnsi" w:hAnsiTheme="minorHAnsi"/>
        </w:rPr>
      </w:pPr>
    </w:p>
    <w:p w14:paraId="70FA1656" w14:textId="77777777" w:rsidR="00770F75" w:rsidRPr="0077318F" w:rsidRDefault="00770F75" w:rsidP="00770F75">
      <w:pPr>
        <w:pStyle w:val="ListParagraph"/>
        <w:ind w:left="360"/>
        <w:rPr>
          <w:rFonts w:asciiTheme="minorHAnsi" w:hAnsiTheme="minorHAnsi"/>
        </w:rPr>
      </w:pPr>
      <w:r w:rsidRPr="00A66BC1">
        <w:rPr>
          <w:rFonts w:asciiTheme="minorHAnsi" w:hAnsiTheme="minorHAnsi"/>
          <w:b/>
        </w:rPr>
        <w:t>Answer:</w:t>
      </w:r>
      <w:r>
        <w:rPr>
          <w:rFonts w:asciiTheme="minorHAnsi" w:hAnsiTheme="minorHAnsi"/>
        </w:rPr>
        <w:t xml:space="preserve"> </w:t>
      </w:r>
      <w:r w:rsidRPr="0077318F">
        <w:rPr>
          <w:rFonts w:asciiTheme="minorHAnsi" w:hAnsiTheme="minorHAnsi"/>
        </w:rPr>
        <w:t xml:space="preserve">A good model must predict cause and effect so that it can explain something about what we have observed and can help us anticipate what will happen in future observations. </w:t>
      </w:r>
    </w:p>
    <w:p w14:paraId="4537E4AB" w14:textId="77777777" w:rsidR="00770F75" w:rsidRPr="0077318F" w:rsidRDefault="00770F75" w:rsidP="00770F75">
      <w:pPr>
        <w:pStyle w:val="ListParagraph"/>
        <w:ind w:left="0"/>
        <w:rPr>
          <w:rFonts w:asciiTheme="minorHAnsi" w:hAnsiTheme="minorHAnsi"/>
        </w:rPr>
      </w:pPr>
    </w:p>
    <w:p w14:paraId="0C4C3EAE" w14:textId="77777777" w:rsidR="00770F75" w:rsidRDefault="00770F75" w:rsidP="00682AA1">
      <w:pPr>
        <w:pStyle w:val="ListParagraph"/>
        <w:numPr>
          <w:ilvl w:val="0"/>
          <w:numId w:val="4"/>
        </w:numPr>
        <w:ind w:left="0" w:firstLine="0"/>
        <w:rPr>
          <w:rFonts w:asciiTheme="minorHAnsi" w:hAnsiTheme="minorHAnsi"/>
        </w:rPr>
      </w:pPr>
      <w:r w:rsidRPr="00046055">
        <w:rPr>
          <w:rFonts w:asciiTheme="minorHAnsi" w:hAnsiTheme="minorHAnsi"/>
        </w:rPr>
        <w:t xml:space="preserve">Why is it important for a good economic model to make clear assumptions?  </w:t>
      </w:r>
      <w:r w:rsidRPr="00A66BC1">
        <w:rPr>
          <w:rFonts w:asciiTheme="minorHAnsi" w:hAnsiTheme="minorHAnsi"/>
          <w:b/>
        </w:rPr>
        <w:t>[LO 1.6]</w:t>
      </w:r>
    </w:p>
    <w:p w14:paraId="640D426B" w14:textId="77777777" w:rsidR="00770F75" w:rsidRDefault="00770F75" w:rsidP="00770F75">
      <w:pPr>
        <w:pStyle w:val="ListParagraph"/>
        <w:ind w:left="0"/>
        <w:rPr>
          <w:rFonts w:asciiTheme="minorHAnsi" w:hAnsiTheme="minorHAnsi"/>
        </w:rPr>
      </w:pPr>
    </w:p>
    <w:p w14:paraId="6BB9FF53" w14:textId="77777777" w:rsidR="00770F75" w:rsidRPr="0077318F" w:rsidRDefault="00770F75" w:rsidP="00770F75">
      <w:pPr>
        <w:pStyle w:val="ListParagraph"/>
        <w:ind w:left="360"/>
        <w:rPr>
          <w:rFonts w:asciiTheme="minorHAnsi" w:hAnsiTheme="minorHAnsi"/>
        </w:rPr>
      </w:pPr>
      <w:r w:rsidRPr="00A66BC1">
        <w:rPr>
          <w:rFonts w:asciiTheme="minorHAnsi" w:hAnsiTheme="minorHAnsi"/>
          <w:b/>
        </w:rPr>
        <w:t>Answer:</w:t>
      </w:r>
      <w:r>
        <w:rPr>
          <w:rFonts w:asciiTheme="minorHAnsi" w:hAnsiTheme="minorHAnsi"/>
        </w:rPr>
        <w:t xml:space="preserve"> </w:t>
      </w:r>
      <w:r w:rsidRPr="0077318F">
        <w:rPr>
          <w:rFonts w:asciiTheme="minorHAnsi" w:hAnsiTheme="minorHAnsi"/>
        </w:rPr>
        <w:t>A good model must make clear assumptions so we know when the model will do a good job at explaining or predicting our observations and when it will not.</w:t>
      </w:r>
    </w:p>
    <w:p w14:paraId="5985080A" w14:textId="77777777" w:rsidR="00770F75" w:rsidRPr="0077318F" w:rsidRDefault="00770F75" w:rsidP="00770F75">
      <w:pPr>
        <w:pStyle w:val="ListParagraph"/>
        <w:ind w:left="0"/>
        <w:rPr>
          <w:rFonts w:asciiTheme="minorHAnsi" w:hAnsiTheme="minorHAnsi"/>
        </w:rPr>
      </w:pPr>
    </w:p>
    <w:p w14:paraId="5F924F42" w14:textId="77777777" w:rsidR="00770F75" w:rsidRDefault="00770F75" w:rsidP="00682AA1">
      <w:pPr>
        <w:pStyle w:val="ListParagraph"/>
        <w:numPr>
          <w:ilvl w:val="0"/>
          <w:numId w:val="4"/>
        </w:numPr>
        <w:ind w:left="0" w:firstLine="0"/>
        <w:rPr>
          <w:rFonts w:asciiTheme="minorHAnsi" w:hAnsiTheme="minorHAnsi"/>
        </w:rPr>
      </w:pPr>
      <w:r w:rsidRPr="00046055">
        <w:rPr>
          <w:rFonts w:asciiTheme="minorHAnsi" w:hAnsiTheme="minorHAnsi"/>
        </w:rPr>
        <w:t xml:space="preserve">Describe an economic model you know. What does the model predict about cause and effect?  </w:t>
      </w:r>
      <w:r w:rsidRPr="00A66BC1">
        <w:rPr>
          <w:rFonts w:asciiTheme="minorHAnsi" w:hAnsiTheme="minorHAnsi"/>
          <w:b/>
        </w:rPr>
        <w:t>[LO 1.6]</w:t>
      </w:r>
    </w:p>
    <w:p w14:paraId="0AF778D6" w14:textId="77777777" w:rsidR="00770F75" w:rsidRDefault="00770F75" w:rsidP="00770F75">
      <w:pPr>
        <w:pStyle w:val="ListParagraph"/>
        <w:ind w:left="0"/>
        <w:rPr>
          <w:rFonts w:asciiTheme="minorHAnsi" w:hAnsiTheme="minorHAnsi"/>
        </w:rPr>
      </w:pPr>
    </w:p>
    <w:p w14:paraId="52E365C2" w14:textId="77777777" w:rsidR="00770F75" w:rsidRPr="0077318F" w:rsidRDefault="00770F75" w:rsidP="00770F75">
      <w:pPr>
        <w:pStyle w:val="ListParagraph"/>
        <w:ind w:left="360"/>
        <w:rPr>
          <w:rFonts w:asciiTheme="minorHAnsi" w:hAnsiTheme="minorHAnsi"/>
        </w:rPr>
      </w:pPr>
      <w:r w:rsidRPr="00A66BC1">
        <w:rPr>
          <w:rFonts w:asciiTheme="minorHAnsi" w:hAnsiTheme="minorHAnsi"/>
          <w:b/>
        </w:rPr>
        <w:t>Answer:</w:t>
      </w:r>
      <w:r>
        <w:rPr>
          <w:rFonts w:asciiTheme="minorHAnsi" w:hAnsiTheme="minorHAnsi"/>
        </w:rPr>
        <w:t xml:space="preserve"> </w:t>
      </w:r>
      <w:r w:rsidRPr="0077318F">
        <w:rPr>
          <w:rFonts w:asciiTheme="minorHAnsi" w:hAnsiTheme="minorHAnsi"/>
        </w:rPr>
        <w:t xml:space="preserve">As mentioned in this chapter, the model of demand that you will explore in Chapter 3 predicts that a rise in price will cause a decrease in </w:t>
      </w:r>
      <w:r>
        <w:rPr>
          <w:rFonts w:asciiTheme="minorHAnsi" w:hAnsiTheme="minorHAnsi"/>
        </w:rPr>
        <w:t xml:space="preserve">the </w:t>
      </w:r>
      <w:r w:rsidRPr="0077318F">
        <w:rPr>
          <w:rFonts w:asciiTheme="minorHAnsi" w:hAnsiTheme="minorHAnsi"/>
        </w:rPr>
        <w:t xml:space="preserve">quantity </w:t>
      </w:r>
      <w:r>
        <w:rPr>
          <w:rFonts w:asciiTheme="minorHAnsi" w:hAnsiTheme="minorHAnsi"/>
        </w:rPr>
        <w:t xml:space="preserve">of a good </w:t>
      </w:r>
      <w:r w:rsidRPr="0077318F">
        <w:rPr>
          <w:rFonts w:asciiTheme="minorHAnsi" w:hAnsiTheme="minorHAnsi"/>
        </w:rPr>
        <w:t>consumers want to buy and a decrease in price will cause an increase in the quantity of a good consumers want to buy. Think about your own willingness to purchase goods. For most goods, you want to purchase more when the price falls and less when the price goes up. The model does a good job at predicting cause and effect.</w:t>
      </w:r>
    </w:p>
    <w:p w14:paraId="78C3B045" w14:textId="77777777" w:rsidR="00770F75" w:rsidRPr="0077318F" w:rsidRDefault="00770F75" w:rsidP="00770F75">
      <w:pPr>
        <w:pStyle w:val="ListParagraph"/>
        <w:ind w:left="0"/>
        <w:rPr>
          <w:rFonts w:asciiTheme="minorHAnsi" w:hAnsiTheme="minorHAnsi"/>
        </w:rPr>
      </w:pPr>
    </w:p>
    <w:p w14:paraId="064E3D62" w14:textId="77777777" w:rsidR="00770F75" w:rsidRDefault="00770F75" w:rsidP="00682AA1">
      <w:pPr>
        <w:pStyle w:val="ListParagraph"/>
        <w:numPr>
          <w:ilvl w:val="0"/>
          <w:numId w:val="4"/>
        </w:numPr>
        <w:ind w:left="0" w:firstLine="0"/>
        <w:rPr>
          <w:rFonts w:asciiTheme="minorHAnsi" w:hAnsiTheme="minorHAnsi"/>
        </w:rPr>
      </w:pPr>
      <w:r w:rsidRPr="00046055">
        <w:rPr>
          <w:rFonts w:asciiTheme="minorHAnsi" w:hAnsiTheme="minorHAnsi"/>
        </w:rPr>
        <w:t xml:space="preserve">Describe an economic model you know. What assumptions does the model make? Are the assumptions reasonable?  </w:t>
      </w:r>
      <w:r w:rsidRPr="005521CD">
        <w:rPr>
          <w:rFonts w:asciiTheme="minorHAnsi" w:hAnsiTheme="minorHAnsi"/>
          <w:b/>
        </w:rPr>
        <w:t>[LO 1.6]</w:t>
      </w:r>
    </w:p>
    <w:p w14:paraId="029584E3" w14:textId="77777777" w:rsidR="00770F75" w:rsidRDefault="00770F75" w:rsidP="00770F75">
      <w:pPr>
        <w:pStyle w:val="ListParagraph"/>
        <w:ind w:left="0"/>
        <w:rPr>
          <w:rFonts w:asciiTheme="minorHAnsi" w:hAnsiTheme="minorHAnsi"/>
        </w:rPr>
      </w:pPr>
    </w:p>
    <w:p w14:paraId="3D17B95A" w14:textId="77777777" w:rsidR="00770F75" w:rsidRPr="0077318F" w:rsidRDefault="00770F75" w:rsidP="00770F75">
      <w:pPr>
        <w:pStyle w:val="ListParagraph"/>
        <w:ind w:left="360"/>
        <w:rPr>
          <w:rFonts w:asciiTheme="minorHAnsi" w:hAnsiTheme="minorHAnsi"/>
        </w:rPr>
      </w:pPr>
      <w:r w:rsidRPr="005521CD">
        <w:rPr>
          <w:rFonts w:asciiTheme="minorHAnsi" w:hAnsiTheme="minorHAnsi"/>
          <w:b/>
        </w:rPr>
        <w:t>Answer:</w:t>
      </w:r>
      <w:r>
        <w:rPr>
          <w:rFonts w:asciiTheme="minorHAnsi" w:hAnsiTheme="minorHAnsi"/>
        </w:rPr>
        <w:t xml:space="preserve"> </w:t>
      </w:r>
      <w:r w:rsidRPr="0077318F">
        <w:rPr>
          <w:rFonts w:asciiTheme="minorHAnsi" w:hAnsiTheme="minorHAnsi"/>
        </w:rPr>
        <w:t xml:space="preserve">In predicting that price increases will cause consumers to purchase less of a good, the model of demand assumes that consumers behave rationally, respond to incentives, and are aware of other alternatives to consuming the good whose price has gone up. These </w:t>
      </w:r>
      <w:r w:rsidRPr="0077318F">
        <w:rPr>
          <w:rFonts w:asciiTheme="minorHAnsi" w:hAnsiTheme="minorHAnsi"/>
        </w:rPr>
        <w:lastRenderedPageBreak/>
        <w:t>are reasonable assumptions. For most goods, consumers are aware of their preferences and available alternatives. And consumers can usually be relied upon to act rationally enough to spend their resources on the best bundle of goods they can afford.</w:t>
      </w:r>
    </w:p>
    <w:p w14:paraId="522E9713" w14:textId="77777777" w:rsidR="00770F75" w:rsidRPr="0077318F" w:rsidRDefault="00770F75" w:rsidP="00770F75">
      <w:pPr>
        <w:pStyle w:val="ListParagraph"/>
        <w:ind w:left="0"/>
        <w:rPr>
          <w:rFonts w:asciiTheme="minorHAnsi" w:hAnsiTheme="minorHAnsi"/>
        </w:rPr>
      </w:pPr>
    </w:p>
    <w:p w14:paraId="60669B87" w14:textId="77777777" w:rsidR="00770F75" w:rsidRDefault="00770F75" w:rsidP="00682AA1">
      <w:pPr>
        <w:pStyle w:val="ListParagraph"/>
        <w:numPr>
          <w:ilvl w:val="0"/>
          <w:numId w:val="5"/>
        </w:numPr>
        <w:ind w:left="0" w:firstLine="0"/>
        <w:rPr>
          <w:rFonts w:asciiTheme="minorHAnsi" w:hAnsiTheme="minorHAnsi"/>
        </w:rPr>
      </w:pPr>
      <w:r w:rsidRPr="00046055">
        <w:rPr>
          <w:rFonts w:asciiTheme="minorHAnsi" w:hAnsiTheme="minorHAnsi"/>
        </w:rPr>
        <w:t>What is the difference between disagreeing about a positive state</w:t>
      </w:r>
      <w:r>
        <w:rPr>
          <w:rFonts w:asciiTheme="minorHAnsi" w:hAnsiTheme="minorHAnsi"/>
        </w:rPr>
        <w:t>ment and disagreeing about a nor</w:t>
      </w:r>
      <w:r w:rsidRPr="00046055">
        <w:rPr>
          <w:rFonts w:asciiTheme="minorHAnsi" w:hAnsiTheme="minorHAnsi"/>
        </w:rPr>
        <w:t xml:space="preserve">mative statement?  </w:t>
      </w:r>
      <w:r w:rsidRPr="005521CD">
        <w:rPr>
          <w:rFonts w:asciiTheme="minorHAnsi" w:hAnsiTheme="minorHAnsi"/>
          <w:b/>
        </w:rPr>
        <w:t>[LO 1.7]</w:t>
      </w:r>
    </w:p>
    <w:p w14:paraId="5B696BE6" w14:textId="77777777" w:rsidR="00770F75" w:rsidRDefault="00770F75" w:rsidP="00770F75">
      <w:pPr>
        <w:pStyle w:val="ListParagraph"/>
        <w:ind w:left="0"/>
        <w:rPr>
          <w:rFonts w:asciiTheme="minorHAnsi" w:hAnsiTheme="minorHAnsi"/>
        </w:rPr>
      </w:pPr>
    </w:p>
    <w:p w14:paraId="765D38EF" w14:textId="77777777" w:rsidR="00770F75" w:rsidRPr="0077318F" w:rsidRDefault="00770F75" w:rsidP="00770F75">
      <w:pPr>
        <w:pStyle w:val="ListParagraph"/>
        <w:ind w:left="360"/>
        <w:rPr>
          <w:rFonts w:asciiTheme="minorHAnsi" w:hAnsiTheme="minorHAnsi"/>
        </w:rPr>
      </w:pPr>
      <w:r w:rsidRPr="005521CD">
        <w:rPr>
          <w:rFonts w:asciiTheme="minorHAnsi" w:hAnsiTheme="minorHAnsi"/>
          <w:b/>
        </w:rPr>
        <w:t>Answer:</w:t>
      </w:r>
      <w:r>
        <w:rPr>
          <w:rFonts w:asciiTheme="minorHAnsi" w:hAnsiTheme="minorHAnsi"/>
        </w:rPr>
        <w:t xml:space="preserve"> </w:t>
      </w:r>
      <w:r w:rsidRPr="0077318F">
        <w:rPr>
          <w:rFonts w:asciiTheme="minorHAnsi" w:hAnsiTheme="minorHAnsi"/>
        </w:rPr>
        <w:t>A positive statement is something that is supposed by fact, whereas a normative statement is a value judgment. So disagre</w:t>
      </w:r>
      <w:r>
        <w:rPr>
          <w:rFonts w:asciiTheme="minorHAnsi" w:hAnsiTheme="minorHAnsi"/>
        </w:rPr>
        <w:t>eing with a normative statement</w:t>
      </w:r>
      <w:r w:rsidRPr="0077318F">
        <w:rPr>
          <w:rFonts w:asciiTheme="minorHAnsi" w:hAnsiTheme="minorHAnsi"/>
        </w:rPr>
        <w:t xml:space="preserve"> means you disagree with someone’s opinion. Disagreeing </w:t>
      </w:r>
      <w:r>
        <w:rPr>
          <w:rFonts w:asciiTheme="minorHAnsi" w:hAnsiTheme="minorHAnsi"/>
        </w:rPr>
        <w:t>with</w:t>
      </w:r>
      <w:r w:rsidRPr="0077318F">
        <w:rPr>
          <w:rFonts w:asciiTheme="minorHAnsi" w:hAnsiTheme="minorHAnsi"/>
        </w:rPr>
        <w:t xml:space="preserve"> a positive statement means disputing the truth of fact. </w:t>
      </w:r>
    </w:p>
    <w:p w14:paraId="715E159E" w14:textId="77777777" w:rsidR="00770F75" w:rsidRPr="0077318F" w:rsidRDefault="00770F75" w:rsidP="00770F75">
      <w:pPr>
        <w:pStyle w:val="ListParagraph"/>
        <w:ind w:left="0"/>
        <w:rPr>
          <w:rFonts w:asciiTheme="minorHAnsi" w:hAnsiTheme="minorHAnsi"/>
        </w:rPr>
      </w:pPr>
    </w:p>
    <w:p w14:paraId="417044B6" w14:textId="77777777" w:rsidR="00770F75" w:rsidRDefault="00770F75" w:rsidP="00682AA1">
      <w:pPr>
        <w:pStyle w:val="ListParagraph"/>
        <w:numPr>
          <w:ilvl w:val="0"/>
          <w:numId w:val="5"/>
        </w:numPr>
        <w:ind w:left="0" w:firstLine="0"/>
        <w:rPr>
          <w:rFonts w:asciiTheme="minorHAnsi" w:hAnsiTheme="minorHAnsi"/>
        </w:rPr>
      </w:pPr>
      <w:r w:rsidRPr="00046055">
        <w:rPr>
          <w:rFonts w:asciiTheme="minorHAnsi" w:hAnsiTheme="minorHAnsi"/>
        </w:rPr>
        <w:t>Would a good economic model be more likely to address a positive statement or a</w:t>
      </w:r>
      <w:r>
        <w:rPr>
          <w:rFonts w:asciiTheme="minorHAnsi" w:hAnsiTheme="minorHAnsi"/>
        </w:rPr>
        <w:t xml:space="preserve"> normative state</w:t>
      </w:r>
      <w:r w:rsidRPr="00046055">
        <w:rPr>
          <w:rFonts w:asciiTheme="minorHAnsi" w:hAnsiTheme="minorHAnsi"/>
        </w:rPr>
        <w:t xml:space="preserve">ment? Why?  </w:t>
      </w:r>
      <w:r w:rsidRPr="005521CD">
        <w:rPr>
          <w:rFonts w:asciiTheme="minorHAnsi" w:hAnsiTheme="minorHAnsi"/>
          <w:b/>
        </w:rPr>
        <w:t>[LO 1.7]</w:t>
      </w:r>
    </w:p>
    <w:p w14:paraId="0B08CCC4" w14:textId="77777777" w:rsidR="00770F75" w:rsidRDefault="00770F75" w:rsidP="00770F75">
      <w:pPr>
        <w:pStyle w:val="ListParagraph"/>
        <w:ind w:left="0"/>
        <w:rPr>
          <w:rFonts w:asciiTheme="minorHAnsi" w:hAnsiTheme="minorHAnsi"/>
        </w:rPr>
      </w:pPr>
    </w:p>
    <w:p w14:paraId="6BA43C17" w14:textId="77777777" w:rsidR="00770F75" w:rsidRPr="0077318F" w:rsidRDefault="00770F75" w:rsidP="00770F75">
      <w:pPr>
        <w:pStyle w:val="ListParagraph"/>
        <w:ind w:left="360"/>
        <w:rPr>
          <w:rFonts w:asciiTheme="minorHAnsi" w:hAnsiTheme="minorHAnsi"/>
        </w:rPr>
      </w:pPr>
      <w:r w:rsidRPr="005521CD">
        <w:rPr>
          <w:rFonts w:asciiTheme="minorHAnsi" w:hAnsiTheme="minorHAnsi"/>
          <w:b/>
        </w:rPr>
        <w:t>Answer:</w:t>
      </w:r>
      <w:r>
        <w:rPr>
          <w:rFonts w:asciiTheme="minorHAnsi" w:hAnsiTheme="minorHAnsi"/>
        </w:rPr>
        <w:t xml:space="preserve"> </w:t>
      </w:r>
      <w:r w:rsidRPr="0077318F">
        <w:rPr>
          <w:rFonts w:asciiTheme="minorHAnsi" w:hAnsiTheme="minorHAnsi"/>
        </w:rPr>
        <w:t xml:space="preserve">A good model predicts cause and effect and can be tested with evidence. Thus, positive statements are more likely to be addressed by a good model. </w:t>
      </w:r>
    </w:p>
    <w:p w14:paraId="16A223BC" w14:textId="77777777" w:rsidR="00770F75" w:rsidRPr="0077318F" w:rsidRDefault="00770F75" w:rsidP="00770F75">
      <w:pPr>
        <w:pStyle w:val="ListParagraph"/>
        <w:ind w:left="0"/>
        <w:rPr>
          <w:rFonts w:asciiTheme="minorHAnsi" w:hAnsiTheme="minorHAnsi"/>
        </w:rPr>
      </w:pPr>
    </w:p>
    <w:p w14:paraId="6541B3FE" w14:textId="77777777" w:rsidR="00770F75" w:rsidRDefault="00770F75" w:rsidP="00682AA1">
      <w:pPr>
        <w:pStyle w:val="ListParagraph"/>
        <w:numPr>
          <w:ilvl w:val="0"/>
          <w:numId w:val="5"/>
        </w:numPr>
        <w:ind w:left="0" w:firstLine="0"/>
        <w:rPr>
          <w:rFonts w:asciiTheme="minorHAnsi" w:hAnsiTheme="minorHAnsi"/>
        </w:rPr>
      </w:pPr>
      <w:r w:rsidRPr="00046055">
        <w:rPr>
          <w:rFonts w:asciiTheme="minorHAnsi" w:hAnsiTheme="minorHAnsi"/>
        </w:rPr>
        <w:t xml:space="preserve">Write a positive </w:t>
      </w:r>
      <w:r>
        <w:rPr>
          <w:rFonts w:asciiTheme="minorHAnsi" w:hAnsiTheme="minorHAnsi"/>
        </w:rPr>
        <w:t>statement and a normative state</w:t>
      </w:r>
      <w:r w:rsidRPr="00046055">
        <w:rPr>
          <w:rFonts w:asciiTheme="minorHAnsi" w:hAnsiTheme="minorHAnsi"/>
        </w:rPr>
        <w:t xml:space="preserve">ment about your favorite hobby.  </w:t>
      </w:r>
      <w:r w:rsidRPr="005521CD">
        <w:rPr>
          <w:rFonts w:asciiTheme="minorHAnsi" w:hAnsiTheme="minorHAnsi"/>
          <w:b/>
        </w:rPr>
        <w:t>[LO 1.7]</w:t>
      </w:r>
    </w:p>
    <w:p w14:paraId="24A3092B" w14:textId="77777777" w:rsidR="00770F75" w:rsidRDefault="00770F75" w:rsidP="00770F75">
      <w:pPr>
        <w:pStyle w:val="ListParagraph"/>
        <w:ind w:left="0" w:firstLine="360"/>
        <w:rPr>
          <w:rFonts w:asciiTheme="minorHAnsi" w:hAnsiTheme="minorHAnsi"/>
        </w:rPr>
      </w:pPr>
    </w:p>
    <w:p w14:paraId="5763339E" w14:textId="13967A64" w:rsidR="00D50DDC" w:rsidRPr="00D50DDC" w:rsidRDefault="00770F75" w:rsidP="00D50DDC">
      <w:pPr>
        <w:pStyle w:val="ListParagraph"/>
        <w:ind w:left="360"/>
        <w:rPr>
          <w:rFonts w:asciiTheme="minorHAnsi" w:hAnsiTheme="minorHAnsi"/>
        </w:rPr>
      </w:pPr>
      <w:r w:rsidRPr="005521CD">
        <w:rPr>
          <w:rFonts w:asciiTheme="minorHAnsi" w:hAnsiTheme="minorHAnsi"/>
          <w:b/>
        </w:rPr>
        <w:t>Answer:</w:t>
      </w:r>
      <w:r>
        <w:rPr>
          <w:rFonts w:asciiTheme="minorHAnsi" w:hAnsiTheme="minorHAnsi"/>
        </w:rPr>
        <w:t xml:space="preserve"> </w:t>
      </w:r>
      <w:r w:rsidR="00D50DDC" w:rsidRPr="00D50DDC">
        <w:rPr>
          <w:rFonts w:asciiTheme="minorHAnsi" w:hAnsiTheme="minorHAnsi"/>
        </w:rPr>
        <w:t>Positive statements are based on fact: For example, "Cultures around the world use food to convey social values."</w:t>
      </w:r>
    </w:p>
    <w:p w14:paraId="26A0BE41" w14:textId="13C023BF" w:rsidR="00D50DDC" w:rsidRPr="0077318F" w:rsidRDefault="00D50DDC" w:rsidP="00D50DDC">
      <w:pPr>
        <w:pStyle w:val="ListParagraph"/>
        <w:ind w:left="360"/>
        <w:rPr>
          <w:rFonts w:asciiTheme="minorHAnsi" w:hAnsiTheme="minorHAnsi"/>
        </w:rPr>
      </w:pPr>
      <w:r w:rsidRPr="00D50DDC">
        <w:rPr>
          <w:rFonts w:asciiTheme="minorHAnsi" w:hAnsiTheme="minorHAnsi"/>
        </w:rPr>
        <w:t>Normative statements are based on opinion: For example, "Food is the best way to understand the social values of a culture."</w:t>
      </w:r>
    </w:p>
    <w:p w14:paraId="13522A42" w14:textId="77777777" w:rsidR="00770F75" w:rsidRPr="0077318F" w:rsidRDefault="00770F75" w:rsidP="00770F75">
      <w:pPr>
        <w:rPr>
          <w:rFonts w:asciiTheme="minorHAnsi" w:hAnsiTheme="minorHAnsi"/>
          <w:b/>
        </w:rPr>
      </w:pPr>
    </w:p>
    <w:p w14:paraId="47290857" w14:textId="77777777" w:rsidR="00B8231A" w:rsidRDefault="00B8231A" w:rsidP="00682AA1">
      <w:pPr>
        <w:pStyle w:val="Karlan-Header2"/>
      </w:pPr>
    </w:p>
    <w:p w14:paraId="522BDFD2" w14:textId="77777777" w:rsidR="00770F75" w:rsidRPr="00520129" w:rsidRDefault="00770F75" w:rsidP="00682AA1">
      <w:pPr>
        <w:pStyle w:val="Karlan-Header2"/>
      </w:pPr>
      <w:r w:rsidRPr="00520129">
        <w:t>Problems and Applications</w:t>
      </w:r>
    </w:p>
    <w:p w14:paraId="78365DD1" w14:textId="77777777" w:rsidR="00770F75" w:rsidRPr="0077318F" w:rsidRDefault="00770F75" w:rsidP="00770F75">
      <w:pPr>
        <w:rPr>
          <w:rFonts w:asciiTheme="minorHAnsi" w:hAnsiTheme="minorHAnsi"/>
          <w:b/>
        </w:rPr>
      </w:pPr>
    </w:p>
    <w:p w14:paraId="58BA15A8" w14:textId="570DC7EB" w:rsidR="00770F75" w:rsidRDefault="00770F75" w:rsidP="00682AA1">
      <w:pPr>
        <w:pStyle w:val="ListParagraph"/>
        <w:numPr>
          <w:ilvl w:val="0"/>
          <w:numId w:val="6"/>
        </w:numPr>
        <w:ind w:left="0" w:firstLine="0"/>
        <w:rPr>
          <w:rFonts w:asciiTheme="minorHAnsi" w:hAnsiTheme="minorHAnsi"/>
        </w:rPr>
      </w:pPr>
      <w:r w:rsidRPr="005521CD">
        <w:rPr>
          <w:rFonts w:asciiTheme="minorHAnsi" w:hAnsiTheme="minorHAnsi"/>
        </w:rPr>
        <w:t xml:space="preserve">Think about how and why goods and resources are scarce. Goods and resources can be scarce for reasons that are inherent to their nature at all times, </w:t>
      </w:r>
      <w:r w:rsidR="00B8231A">
        <w:rPr>
          <w:rFonts w:asciiTheme="minorHAnsi" w:hAnsiTheme="minorHAnsi"/>
        </w:rPr>
        <w:t xml:space="preserve">that are </w:t>
      </w:r>
      <w:r w:rsidRPr="005521CD">
        <w:rPr>
          <w:rFonts w:asciiTheme="minorHAnsi" w:hAnsiTheme="minorHAnsi"/>
        </w:rPr>
        <w:t xml:space="preserve">temporary </w:t>
      </w:r>
      <w:r>
        <w:rPr>
          <w:rFonts w:asciiTheme="minorHAnsi" w:hAnsiTheme="minorHAnsi"/>
        </w:rPr>
        <w:t>or seasonal, or that are artifi</w:t>
      </w:r>
      <w:r w:rsidRPr="005521CD">
        <w:rPr>
          <w:rFonts w:asciiTheme="minorHAnsi" w:hAnsiTheme="minorHAnsi"/>
        </w:rPr>
        <w:t>cially created. Separate the goods listed below into</w:t>
      </w:r>
      <w:r>
        <w:rPr>
          <w:rFonts w:asciiTheme="minorHAnsi" w:hAnsiTheme="minorHAnsi"/>
        </w:rPr>
        <w:t xml:space="preserve"> </w:t>
      </w:r>
      <w:r w:rsidRPr="005521CD">
        <w:rPr>
          <w:rFonts w:asciiTheme="minorHAnsi" w:hAnsiTheme="minorHAnsi"/>
        </w:rPr>
        <w:t>two groups; indicate which (if any</w:t>
      </w:r>
      <w:r w:rsidR="00B8231A">
        <w:rPr>
          <w:rFonts w:asciiTheme="minorHAnsi" w:hAnsiTheme="minorHAnsi"/>
        </w:rPr>
        <w:t xml:space="preserve">) are artificially scarce (AS) </w:t>
      </w:r>
      <w:r w:rsidRPr="005521CD">
        <w:rPr>
          <w:rFonts w:asciiTheme="minorHAnsi" w:hAnsiTheme="minorHAnsi"/>
        </w:rPr>
        <w:t xml:space="preserve">and which (if any) are inherently scarce (IS).  </w:t>
      </w:r>
      <w:r w:rsidRPr="004A700B">
        <w:rPr>
          <w:rFonts w:asciiTheme="minorHAnsi" w:hAnsiTheme="minorHAnsi"/>
          <w:b/>
        </w:rPr>
        <w:t>[LO 1.1]</w:t>
      </w:r>
      <w:r w:rsidRPr="005521CD">
        <w:rPr>
          <w:rFonts w:asciiTheme="minorHAnsi" w:hAnsiTheme="minorHAnsi"/>
        </w:rPr>
        <w:t xml:space="preserve">  </w:t>
      </w:r>
    </w:p>
    <w:p w14:paraId="75DDBC3F" w14:textId="46BB7157" w:rsidR="00770F75" w:rsidRDefault="00770F75" w:rsidP="00770F75">
      <w:pPr>
        <w:pStyle w:val="ListParagraph"/>
        <w:tabs>
          <w:tab w:val="left" w:pos="360"/>
        </w:tabs>
        <w:ind w:left="0"/>
        <w:rPr>
          <w:rFonts w:asciiTheme="minorHAnsi" w:hAnsiTheme="minorHAnsi"/>
        </w:rPr>
      </w:pPr>
      <w:proofErr w:type="gramStart"/>
      <w:r w:rsidRPr="005521CD">
        <w:rPr>
          <w:rFonts w:asciiTheme="minorHAnsi" w:hAnsiTheme="minorHAnsi"/>
        </w:rPr>
        <w:t>a</w:t>
      </w:r>
      <w:proofErr w:type="gramEnd"/>
      <w:r w:rsidRPr="005521CD">
        <w:rPr>
          <w:rFonts w:asciiTheme="minorHAnsi" w:hAnsiTheme="minorHAnsi"/>
        </w:rPr>
        <w:t xml:space="preserve">. </w:t>
      </w:r>
      <w:r>
        <w:rPr>
          <w:rFonts w:asciiTheme="minorHAnsi" w:hAnsiTheme="minorHAnsi"/>
        </w:rPr>
        <w:tab/>
      </w:r>
      <w:r w:rsidRPr="005521CD">
        <w:rPr>
          <w:rFonts w:asciiTheme="minorHAnsi" w:hAnsiTheme="minorHAnsi"/>
        </w:rPr>
        <w:t xml:space="preserve">air of any quality </w:t>
      </w:r>
    </w:p>
    <w:p w14:paraId="568BC482" w14:textId="1FF7F0D2" w:rsidR="00770F75" w:rsidRDefault="00770F75" w:rsidP="00770F75">
      <w:pPr>
        <w:pStyle w:val="ListParagraph"/>
        <w:tabs>
          <w:tab w:val="left" w:pos="360"/>
        </w:tabs>
        <w:ind w:left="0"/>
        <w:rPr>
          <w:rFonts w:asciiTheme="minorHAnsi" w:hAnsiTheme="minorHAnsi"/>
        </w:rPr>
      </w:pPr>
      <w:proofErr w:type="gramStart"/>
      <w:r w:rsidRPr="005521CD">
        <w:rPr>
          <w:rFonts w:asciiTheme="minorHAnsi" w:hAnsiTheme="minorHAnsi"/>
        </w:rPr>
        <w:t>b</w:t>
      </w:r>
      <w:proofErr w:type="gramEnd"/>
      <w:r w:rsidRPr="005521CD">
        <w:rPr>
          <w:rFonts w:asciiTheme="minorHAnsi" w:hAnsiTheme="minorHAnsi"/>
        </w:rPr>
        <w:t xml:space="preserve">. </w:t>
      </w:r>
      <w:r>
        <w:rPr>
          <w:rFonts w:asciiTheme="minorHAnsi" w:hAnsiTheme="minorHAnsi"/>
        </w:rPr>
        <w:tab/>
      </w:r>
      <w:r w:rsidRPr="005521CD">
        <w:rPr>
          <w:rFonts w:asciiTheme="minorHAnsi" w:hAnsiTheme="minorHAnsi"/>
        </w:rPr>
        <w:t xml:space="preserve">land </w:t>
      </w:r>
    </w:p>
    <w:p w14:paraId="4AFE8060" w14:textId="77777777" w:rsidR="00770F75" w:rsidRDefault="00770F75" w:rsidP="00770F75">
      <w:pPr>
        <w:pStyle w:val="ListParagraph"/>
        <w:tabs>
          <w:tab w:val="left" w:pos="360"/>
        </w:tabs>
        <w:ind w:left="0"/>
        <w:rPr>
          <w:rFonts w:asciiTheme="minorHAnsi" w:hAnsiTheme="minorHAnsi"/>
        </w:rPr>
      </w:pPr>
      <w:proofErr w:type="gramStart"/>
      <w:r>
        <w:rPr>
          <w:rFonts w:asciiTheme="minorHAnsi" w:hAnsiTheme="minorHAnsi"/>
        </w:rPr>
        <w:t>c</w:t>
      </w:r>
      <w:proofErr w:type="gramEnd"/>
      <w:r>
        <w:rPr>
          <w:rFonts w:asciiTheme="minorHAnsi" w:hAnsiTheme="minorHAnsi"/>
        </w:rPr>
        <w:t xml:space="preserve">. </w:t>
      </w:r>
      <w:r>
        <w:rPr>
          <w:rFonts w:asciiTheme="minorHAnsi" w:hAnsiTheme="minorHAnsi"/>
        </w:rPr>
        <w:tab/>
        <w:t>patented goods</w:t>
      </w:r>
    </w:p>
    <w:p w14:paraId="208FB1DA" w14:textId="427291D6" w:rsidR="00770F75" w:rsidRDefault="00770F75" w:rsidP="00770F75">
      <w:pPr>
        <w:pStyle w:val="ListParagraph"/>
        <w:tabs>
          <w:tab w:val="left" w:pos="360"/>
        </w:tabs>
        <w:ind w:left="0"/>
        <w:rPr>
          <w:rFonts w:asciiTheme="minorHAnsi" w:hAnsiTheme="minorHAnsi"/>
        </w:rPr>
      </w:pPr>
      <w:proofErr w:type="gramStart"/>
      <w:r w:rsidRPr="005521CD">
        <w:rPr>
          <w:rFonts w:asciiTheme="minorHAnsi" w:hAnsiTheme="minorHAnsi"/>
        </w:rPr>
        <w:t>d</w:t>
      </w:r>
      <w:proofErr w:type="gramEnd"/>
      <w:r w:rsidRPr="005521CD">
        <w:rPr>
          <w:rFonts w:asciiTheme="minorHAnsi" w:hAnsiTheme="minorHAnsi"/>
        </w:rPr>
        <w:t xml:space="preserve">. </w:t>
      </w:r>
      <w:r>
        <w:rPr>
          <w:rFonts w:asciiTheme="minorHAnsi" w:hAnsiTheme="minorHAnsi"/>
        </w:rPr>
        <w:tab/>
      </w:r>
      <w:r w:rsidRPr="005521CD">
        <w:rPr>
          <w:rFonts w:asciiTheme="minorHAnsi" w:hAnsiTheme="minorHAnsi"/>
        </w:rPr>
        <w:t>original Picasso paintings</w:t>
      </w:r>
    </w:p>
    <w:p w14:paraId="43A6BCE8" w14:textId="77777777" w:rsidR="00770F75" w:rsidRDefault="00770F75" w:rsidP="00770F75">
      <w:pPr>
        <w:pStyle w:val="ListParagraph"/>
        <w:ind w:left="0"/>
        <w:rPr>
          <w:rFonts w:asciiTheme="minorHAnsi" w:hAnsiTheme="minorHAnsi"/>
        </w:rPr>
      </w:pPr>
    </w:p>
    <w:p w14:paraId="6EA9D969" w14:textId="0531CB0E" w:rsidR="00770F75" w:rsidRPr="0077318F" w:rsidRDefault="00770F75" w:rsidP="00770F75">
      <w:pPr>
        <w:pStyle w:val="ListParagraph"/>
        <w:ind w:left="360"/>
        <w:rPr>
          <w:rFonts w:asciiTheme="minorHAnsi" w:hAnsiTheme="minorHAnsi"/>
        </w:rPr>
      </w:pPr>
      <w:r w:rsidRPr="004A700B">
        <w:rPr>
          <w:rFonts w:asciiTheme="minorHAnsi" w:hAnsiTheme="minorHAnsi"/>
          <w:b/>
        </w:rPr>
        <w:t>Answer:</w:t>
      </w:r>
      <w:r>
        <w:rPr>
          <w:rFonts w:asciiTheme="minorHAnsi" w:hAnsiTheme="minorHAnsi"/>
        </w:rPr>
        <w:t xml:space="preserve"> </w:t>
      </w:r>
      <w:r w:rsidR="0075667B" w:rsidRPr="0075667B">
        <w:rPr>
          <w:rFonts w:asciiTheme="minorHAnsi" w:hAnsiTheme="minorHAnsi"/>
        </w:rPr>
        <w:t>Goods and resources can be inherently scarce at all times if there is a limited or finite supply of the resource, or artificially scarce when access to the resource is restricted.</w:t>
      </w:r>
    </w:p>
    <w:p w14:paraId="050675C7" w14:textId="77777777" w:rsidR="00770F75" w:rsidRPr="0077318F" w:rsidRDefault="00770F75" w:rsidP="00682AA1">
      <w:pPr>
        <w:pStyle w:val="ListParagraph"/>
        <w:numPr>
          <w:ilvl w:val="1"/>
          <w:numId w:val="1"/>
        </w:numPr>
        <w:ind w:left="360" w:firstLine="0"/>
        <w:rPr>
          <w:rFonts w:asciiTheme="minorHAnsi" w:hAnsiTheme="minorHAnsi" w:cs="Arial"/>
        </w:rPr>
      </w:pPr>
      <w:r w:rsidRPr="0077318F">
        <w:rPr>
          <w:rFonts w:asciiTheme="minorHAnsi" w:hAnsiTheme="minorHAnsi" w:cs="Arial"/>
          <w:i/>
        </w:rPr>
        <w:t>Not scarce</w:t>
      </w:r>
      <w:r>
        <w:rPr>
          <w:rFonts w:asciiTheme="minorHAnsi" w:hAnsiTheme="minorHAnsi" w:cs="Arial"/>
        </w:rPr>
        <w:t>.</w:t>
      </w:r>
      <w:r w:rsidRPr="0077318F">
        <w:rPr>
          <w:rFonts w:asciiTheme="minorHAnsi" w:hAnsiTheme="minorHAnsi" w:cs="Arial"/>
        </w:rPr>
        <w:t xml:space="preserve"> </w:t>
      </w:r>
      <w:r>
        <w:rPr>
          <w:rFonts w:asciiTheme="minorHAnsi" w:hAnsiTheme="minorHAnsi" w:cs="Arial"/>
        </w:rPr>
        <w:t>Air (of any quality)</w:t>
      </w:r>
      <w:r w:rsidRPr="0077318F">
        <w:rPr>
          <w:rFonts w:asciiTheme="minorHAnsi" w:hAnsiTheme="minorHAnsi" w:cs="Arial"/>
        </w:rPr>
        <w:t xml:space="preserve"> is abundant and need no</w:t>
      </w:r>
      <w:r>
        <w:rPr>
          <w:rFonts w:asciiTheme="minorHAnsi" w:hAnsiTheme="minorHAnsi" w:cs="Arial"/>
        </w:rPr>
        <w:t xml:space="preserve">t be rationed through prices or </w:t>
      </w:r>
      <w:r w:rsidRPr="0077318F">
        <w:rPr>
          <w:rFonts w:asciiTheme="minorHAnsi" w:hAnsiTheme="minorHAnsi" w:cs="Arial"/>
        </w:rPr>
        <w:t>some other allocation mechanism</w:t>
      </w:r>
    </w:p>
    <w:p w14:paraId="63E104AB" w14:textId="77777777" w:rsidR="00770F75" w:rsidRPr="0077318F" w:rsidRDefault="00770F75" w:rsidP="00682AA1">
      <w:pPr>
        <w:pStyle w:val="ListParagraph"/>
        <w:numPr>
          <w:ilvl w:val="1"/>
          <w:numId w:val="1"/>
        </w:numPr>
        <w:ind w:left="360" w:firstLine="0"/>
        <w:rPr>
          <w:rFonts w:asciiTheme="minorHAnsi" w:hAnsiTheme="minorHAnsi" w:cs="Arial"/>
        </w:rPr>
      </w:pPr>
      <w:r w:rsidRPr="0077318F">
        <w:rPr>
          <w:rFonts w:asciiTheme="minorHAnsi" w:hAnsiTheme="minorHAnsi" w:cs="Arial"/>
          <w:i/>
        </w:rPr>
        <w:t>Inherently scarce</w:t>
      </w:r>
      <w:r>
        <w:rPr>
          <w:rFonts w:asciiTheme="minorHAnsi" w:hAnsiTheme="minorHAnsi" w:cs="Arial"/>
        </w:rPr>
        <w:t>.</w:t>
      </w:r>
      <w:r w:rsidRPr="0077318F">
        <w:rPr>
          <w:rFonts w:asciiTheme="minorHAnsi" w:hAnsiTheme="minorHAnsi" w:cs="Arial"/>
        </w:rPr>
        <w:t xml:space="preserve"> </w:t>
      </w:r>
      <w:r>
        <w:rPr>
          <w:rFonts w:asciiTheme="minorHAnsi" w:hAnsiTheme="minorHAnsi" w:cs="Arial"/>
        </w:rPr>
        <w:t>L</w:t>
      </w:r>
      <w:r w:rsidRPr="0077318F">
        <w:rPr>
          <w:rFonts w:asciiTheme="minorHAnsi" w:hAnsiTheme="minorHAnsi" w:cs="Arial"/>
        </w:rPr>
        <w:t>and is finite in supply; land is available for development, but no new land can be created</w:t>
      </w:r>
      <w:r>
        <w:rPr>
          <w:rFonts w:asciiTheme="minorHAnsi" w:hAnsiTheme="minorHAnsi" w:cs="Arial"/>
        </w:rPr>
        <w:t>.</w:t>
      </w:r>
      <w:r w:rsidRPr="0077318F">
        <w:rPr>
          <w:rFonts w:asciiTheme="minorHAnsi" w:hAnsiTheme="minorHAnsi" w:cs="Arial"/>
        </w:rPr>
        <w:t xml:space="preserve"> </w:t>
      </w:r>
    </w:p>
    <w:p w14:paraId="4A7D08DC" w14:textId="77777777" w:rsidR="00770F75" w:rsidRPr="0077318F" w:rsidRDefault="00770F75" w:rsidP="00682AA1">
      <w:pPr>
        <w:pStyle w:val="ListParagraph"/>
        <w:numPr>
          <w:ilvl w:val="1"/>
          <w:numId w:val="1"/>
        </w:numPr>
        <w:ind w:left="360" w:firstLine="0"/>
        <w:rPr>
          <w:rFonts w:asciiTheme="minorHAnsi" w:hAnsiTheme="minorHAnsi" w:cs="Arial"/>
        </w:rPr>
      </w:pPr>
      <w:r w:rsidRPr="0077318F">
        <w:rPr>
          <w:rFonts w:asciiTheme="minorHAnsi" w:hAnsiTheme="minorHAnsi" w:cs="Arial"/>
          <w:i/>
        </w:rPr>
        <w:lastRenderedPageBreak/>
        <w:t>Artificially scarce</w:t>
      </w:r>
      <w:r>
        <w:rPr>
          <w:rFonts w:asciiTheme="minorHAnsi" w:hAnsiTheme="minorHAnsi" w:cs="Arial"/>
        </w:rPr>
        <w:t>.</w:t>
      </w:r>
      <w:r w:rsidRPr="0077318F">
        <w:rPr>
          <w:rFonts w:asciiTheme="minorHAnsi" w:hAnsiTheme="minorHAnsi" w:cs="Arial"/>
        </w:rPr>
        <w:t xml:space="preserve"> </w:t>
      </w:r>
      <w:r>
        <w:rPr>
          <w:rFonts w:asciiTheme="minorHAnsi" w:hAnsiTheme="minorHAnsi" w:cs="Arial"/>
        </w:rPr>
        <w:t>P</w:t>
      </w:r>
      <w:r w:rsidRPr="0077318F">
        <w:rPr>
          <w:rFonts w:asciiTheme="minorHAnsi" w:hAnsiTheme="minorHAnsi" w:cs="Arial"/>
        </w:rPr>
        <w:t>atented goods are scarce by law; only the patent holder may supply these goods</w:t>
      </w:r>
    </w:p>
    <w:p w14:paraId="39C9B99D" w14:textId="77777777" w:rsidR="00770F75" w:rsidRPr="0077318F" w:rsidRDefault="00770F75" w:rsidP="00682AA1">
      <w:pPr>
        <w:pStyle w:val="ListParagraph"/>
        <w:numPr>
          <w:ilvl w:val="1"/>
          <w:numId w:val="1"/>
        </w:numPr>
        <w:ind w:left="360" w:firstLine="0"/>
        <w:rPr>
          <w:rFonts w:asciiTheme="minorHAnsi" w:hAnsiTheme="minorHAnsi" w:cs="Arial"/>
        </w:rPr>
      </w:pPr>
      <w:r w:rsidRPr="0077318F">
        <w:rPr>
          <w:rFonts w:asciiTheme="minorHAnsi" w:hAnsiTheme="minorHAnsi" w:cs="Arial"/>
          <w:i/>
        </w:rPr>
        <w:t>Inherently scarce</w:t>
      </w:r>
      <w:r>
        <w:rPr>
          <w:rFonts w:asciiTheme="minorHAnsi" w:hAnsiTheme="minorHAnsi" w:cs="Arial"/>
        </w:rPr>
        <w:t>. O</w:t>
      </w:r>
      <w:r w:rsidRPr="0077318F">
        <w:rPr>
          <w:rFonts w:asciiTheme="minorHAnsi" w:hAnsiTheme="minorHAnsi" w:cs="Arial"/>
        </w:rPr>
        <w:t>riginal Picasso paintings are finite; no new Picasso’s can be created beyond those that currently exist</w:t>
      </w:r>
    </w:p>
    <w:p w14:paraId="0AE27FC6" w14:textId="77777777" w:rsidR="00770F75" w:rsidRPr="0077318F" w:rsidRDefault="00770F75" w:rsidP="00770F75">
      <w:pPr>
        <w:pStyle w:val="ListParagraph"/>
        <w:ind w:left="0"/>
        <w:rPr>
          <w:rFonts w:asciiTheme="minorHAnsi" w:hAnsiTheme="minorHAnsi"/>
        </w:rPr>
      </w:pPr>
    </w:p>
    <w:p w14:paraId="2E4C8A33" w14:textId="166CEAF2" w:rsidR="00770F75" w:rsidRDefault="00770F75" w:rsidP="00770F75">
      <w:pPr>
        <w:pStyle w:val="ListParagraph"/>
        <w:tabs>
          <w:tab w:val="left" w:pos="1440"/>
        </w:tabs>
        <w:ind w:left="0"/>
        <w:rPr>
          <w:rFonts w:asciiTheme="minorHAnsi" w:hAnsiTheme="minorHAnsi"/>
        </w:rPr>
      </w:pPr>
      <w:r w:rsidRPr="0077318F">
        <w:rPr>
          <w:rFonts w:asciiTheme="minorHAnsi" w:hAnsiTheme="minorHAnsi"/>
        </w:rPr>
        <w:t xml:space="preserve">2. </w:t>
      </w:r>
      <w:r w:rsidRPr="005521CD">
        <w:rPr>
          <w:rFonts w:asciiTheme="minorHAnsi" w:hAnsiTheme="minorHAnsi"/>
        </w:rPr>
        <w:t xml:space="preserve">You are looking for a new apartment in Manhattan. Your income is $4,000 per month, and you know that you should not spend more than 25 percent of your income on rent. You have come across </w:t>
      </w:r>
      <w:r w:rsidR="00B8231A">
        <w:rPr>
          <w:rFonts w:asciiTheme="minorHAnsi" w:hAnsiTheme="minorHAnsi"/>
        </w:rPr>
        <w:t xml:space="preserve">the listings </w:t>
      </w:r>
      <w:r w:rsidRPr="005521CD">
        <w:rPr>
          <w:rFonts w:asciiTheme="minorHAnsi" w:hAnsiTheme="minorHAnsi"/>
        </w:rPr>
        <w:t xml:space="preserve">for one-bedroom apartments </w:t>
      </w:r>
      <w:r w:rsidR="00B8231A">
        <w:rPr>
          <w:rFonts w:asciiTheme="minorHAnsi" w:hAnsiTheme="minorHAnsi"/>
        </w:rPr>
        <w:t>shown in Table 1P-1</w:t>
      </w:r>
      <w:r w:rsidRPr="005521CD">
        <w:rPr>
          <w:rFonts w:asciiTheme="minorHAnsi" w:hAnsiTheme="minorHAnsi"/>
        </w:rPr>
        <w:t xml:space="preserve">. You are indifferent about location, and transportation costs are the same to each neighborhood. </w:t>
      </w:r>
      <w:r w:rsidRPr="002534CB">
        <w:rPr>
          <w:rFonts w:asciiTheme="minorHAnsi" w:hAnsiTheme="minorHAnsi"/>
          <w:b/>
        </w:rPr>
        <w:t>[LO 1.1]</w:t>
      </w:r>
    </w:p>
    <w:p w14:paraId="495E9401" w14:textId="77777777" w:rsidR="00770F75" w:rsidRDefault="00770F75" w:rsidP="00770F75">
      <w:pPr>
        <w:pStyle w:val="ListParagraph"/>
        <w:tabs>
          <w:tab w:val="left" w:pos="1440"/>
        </w:tabs>
        <w:ind w:left="0"/>
        <w:jc w:val="center"/>
        <w:rPr>
          <w:rFonts w:asciiTheme="minorHAnsi" w:hAnsiTheme="minorHAnsi"/>
        </w:rPr>
      </w:pPr>
      <w:r>
        <w:rPr>
          <w:noProof/>
        </w:rPr>
        <w:drawing>
          <wp:inline distT="0" distB="0" distL="0" distR="0" wp14:anchorId="2C95134D" wp14:editId="6E124B2F">
            <wp:extent cx="1647825" cy="11525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647825" cy="1152525"/>
                    </a:xfrm>
                    <a:prstGeom prst="rect">
                      <a:avLst/>
                    </a:prstGeom>
                  </pic:spPr>
                </pic:pic>
              </a:graphicData>
            </a:graphic>
          </wp:inline>
        </w:drawing>
      </w:r>
    </w:p>
    <w:p w14:paraId="4C60BD29" w14:textId="05DE7671" w:rsidR="00770F75" w:rsidRDefault="00770F75" w:rsidP="00770F75">
      <w:pPr>
        <w:pStyle w:val="ListParagraph"/>
        <w:tabs>
          <w:tab w:val="left" w:pos="1440"/>
        </w:tabs>
        <w:ind w:left="0"/>
        <w:rPr>
          <w:rFonts w:asciiTheme="minorHAnsi" w:hAnsiTheme="minorHAnsi"/>
        </w:rPr>
      </w:pPr>
      <w:r w:rsidRPr="005521CD">
        <w:rPr>
          <w:rFonts w:asciiTheme="minorHAnsi" w:hAnsiTheme="minorHAnsi"/>
        </w:rPr>
        <w:t xml:space="preserve">a. Which apartments fall within your budget? (Check all that apply.) </w:t>
      </w:r>
    </w:p>
    <w:p w14:paraId="36459CB8" w14:textId="743CAEDD" w:rsidR="00770F75" w:rsidRDefault="00770F75" w:rsidP="00770F75">
      <w:pPr>
        <w:pStyle w:val="ListParagraph"/>
        <w:tabs>
          <w:tab w:val="left" w:pos="1440"/>
        </w:tabs>
        <w:ind w:left="0"/>
        <w:rPr>
          <w:rFonts w:asciiTheme="minorHAnsi" w:hAnsiTheme="minorHAnsi"/>
        </w:rPr>
      </w:pPr>
      <w:r w:rsidRPr="005521CD">
        <w:rPr>
          <w:rFonts w:asciiTheme="minorHAnsi" w:hAnsiTheme="minorHAnsi"/>
        </w:rPr>
        <w:t xml:space="preserve">b. Suppose that you adhere to the 25 percent guideline but also receive a $1,000 cost-of-living supplement </w:t>
      </w:r>
      <w:r w:rsidR="00B8231A">
        <w:rPr>
          <w:rFonts w:asciiTheme="minorHAnsi" w:hAnsiTheme="minorHAnsi"/>
        </w:rPr>
        <w:t>because</w:t>
      </w:r>
      <w:r w:rsidRPr="005521CD">
        <w:rPr>
          <w:rFonts w:asciiTheme="minorHAnsi" w:hAnsiTheme="minorHAnsi"/>
        </w:rPr>
        <w:t xml:space="preserve"> you are living and working in Manhattan. Which apartments fall within your budget now?</w:t>
      </w:r>
    </w:p>
    <w:p w14:paraId="279A1BFB" w14:textId="77777777" w:rsidR="00770F75" w:rsidRPr="0077318F" w:rsidRDefault="00770F75" w:rsidP="00770F75">
      <w:pPr>
        <w:pStyle w:val="ListParagraph"/>
        <w:tabs>
          <w:tab w:val="left" w:pos="1440"/>
        </w:tabs>
        <w:ind w:left="0"/>
        <w:rPr>
          <w:rFonts w:asciiTheme="minorHAnsi" w:hAnsiTheme="minorHAnsi"/>
        </w:rPr>
      </w:pPr>
    </w:p>
    <w:p w14:paraId="5E303D8E" w14:textId="77777777" w:rsidR="00770F75" w:rsidRDefault="00770F75" w:rsidP="00770F75">
      <w:pPr>
        <w:pStyle w:val="ListParagraph"/>
        <w:tabs>
          <w:tab w:val="left" w:pos="360"/>
        </w:tabs>
        <w:ind w:left="0"/>
        <w:rPr>
          <w:rFonts w:asciiTheme="minorHAnsi" w:hAnsiTheme="minorHAnsi"/>
        </w:rPr>
      </w:pPr>
      <w:r>
        <w:rPr>
          <w:rFonts w:asciiTheme="minorHAnsi" w:hAnsiTheme="minorHAnsi"/>
          <w:b/>
        </w:rPr>
        <w:tab/>
        <w:t>Answer:</w:t>
      </w:r>
      <w:r>
        <w:rPr>
          <w:rFonts w:asciiTheme="minorHAnsi" w:hAnsiTheme="minorHAnsi"/>
        </w:rPr>
        <w:t xml:space="preserve"> </w:t>
      </w:r>
    </w:p>
    <w:p w14:paraId="7BB65476" w14:textId="77777777" w:rsidR="00770F75" w:rsidRPr="002534CB" w:rsidRDefault="00770F75" w:rsidP="00770F75">
      <w:pPr>
        <w:pStyle w:val="ListParagraph"/>
        <w:tabs>
          <w:tab w:val="left" w:pos="360"/>
        </w:tabs>
        <w:ind w:left="360"/>
        <w:rPr>
          <w:rFonts w:asciiTheme="minorHAnsi" w:hAnsiTheme="minorHAnsi"/>
        </w:rPr>
      </w:pPr>
      <w:r>
        <w:rPr>
          <w:rFonts w:asciiTheme="minorHAnsi" w:hAnsiTheme="minorHAnsi"/>
        </w:rPr>
        <w:t xml:space="preserve">a. </w:t>
      </w:r>
      <w:r>
        <w:rPr>
          <w:rFonts w:asciiTheme="minorHAnsi" w:hAnsiTheme="minorHAnsi"/>
        </w:rPr>
        <w:tab/>
      </w:r>
      <w:proofErr w:type="spellStart"/>
      <w:r w:rsidRPr="002534CB">
        <w:rPr>
          <w:rFonts w:asciiTheme="minorHAnsi" w:hAnsiTheme="minorHAnsi"/>
          <w:i/>
        </w:rPr>
        <w:t>Delancey</w:t>
      </w:r>
      <w:proofErr w:type="spellEnd"/>
      <w:r w:rsidRPr="002534CB">
        <w:rPr>
          <w:rFonts w:asciiTheme="minorHAnsi" w:hAnsiTheme="minorHAnsi"/>
        </w:rPr>
        <w:t xml:space="preserve">. </w:t>
      </w:r>
      <w:r w:rsidRPr="002534CB">
        <w:rPr>
          <w:rFonts w:asciiTheme="minorHAnsi" w:hAnsiTheme="minorHAnsi" w:cs="Arial"/>
          <w:color w:val="000000"/>
        </w:rPr>
        <w:t xml:space="preserve">Your income and income guidelines represent a constraint on the choices available. Under these guidelines, 25 percent of your monthly income is $1,000. So the only apartment you can afford within your budget is </w:t>
      </w:r>
      <w:proofErr w:type="spellStart"/>
      <w:r w:rsidRPr="002534CB">
        <w:rPr>
          <w:rFonts w:asciiTheme="minorHAnsi" w:hAnsiTheme="minorHAnsi" w:cs="Arial"/>
          <w:color w:val="000000"/>
        </w:rPr>
        <w:t>Delancey</w:t>
      </w:r>
      <w:proofErr w:type="spellEnd"/>
      <w:r w:rsidRPr="002534CB">
        <w:rPr>
          <w:rFonts w:asciiTheme="minorHAnsi" w:hAnsiTheme="minorHAnsi" w:cs="Arial"/>
          <w:color w:val="000000"/>
        </w:rPr>
        <w:t>, at $950. All others are unattainable to you.</w:t>
      </w:r>
    </w:p>
    <w:p w14:paraId="2C70FFBA" w14:textId="5B34A2BF" w:rsidR="0075667B" w:rsidRPr="002534CB" w:rsidRDefault="00770F75" w:rsidP="00770F75">
      <w:pPr>
        <w:pStyle w:val="ListParagraph"/>
        <w:tabs>
          <w:tab w:val="left" w:pos="360"/>
          <w:tab w:val="left" w:pos="720"/>
          <w:tab w:val="left" w:pos="1440"/>
        </w:tabs>
        <w:ind w:left="360"/>
        <w:rPr>
          <w:rFonts w:asciiTheme="minorHAnsi" w:hAnsiTheme="minorHAnsi"/>
        </w:rPr>
      </w:pPr>
      <w:r>
        <w:rPr>
          <w:rFonts w:asciiTheme="minorHAnsi" w:hAnsiTheme="minorHAnsi"/>
        </w:rPr>
        <w:t xml:space="preserve">b. </w:t>
      </w:r>
      <w:r>
        <w:rPr>
          <w:rFonts w:asciiTheme="minorHAnsi" w:hAnsiTheme="minorHAnsi"/>
        </w:rPr>
        <w:tab/>
      </w:r>
      <w:r w:rsidRPr="002534CB">
        <w:rPr>
          <w:rFonts w:asciiTheme="minorHAnsi" w:hAnsiTheme="minorHAnsi"/>
          <w:i/>
        </w:rPr>
        <w:t>Chelsea</w:t>
      </w:r>
      <w:r w:rsidR="0075667B">
        <w:rPr>
          <w:rFonts w:asciiTheme="minorHAnsi" w:hAnsiTheme="minorHAnsi"/>
          <w:i/>
        </w:rPr>
        <w:t xml:space="preserve"> and </w:t>
      </w:r>
      <w:proofErr w:type="spellStart"/>
      <w:r w:rsidRPr="002534CB">
        <w:rPr>
          <w:rFonts w:asciiTheme="minorHAnsi" w:hAnsiTheme="minorHAnsi"/>
          <w:i/>
        </w:rPr>
        <w:t>Delancey</w:t>
      </w:r>
      <w:proofErr w:type="spellEnd"/>
      <w:r w:rsidRPr="002534CB">
        <w:rPr>
          <w:rFonts w:asciiTheme="minorHAnsi" w:hAnsiTheme="minorHAnsi"/>
        </w:rPr>
        <w:t>.</w:t>
      </w:r>
      <w:r>
        <w:rPr>
          <w:rFonts w:asciiTheme="minorHAnsi" w:hAnsiTheme="minorHAnsi"/>
        </w:rPr>
        <w:t xml:space="preserve"> </w:t>
      </w:r>
      <w:r w:rsidR="0075667B" w:rsidRPr="0075667B">
        <w:rPr>
          <w:rFonts w:asciiTheme="minorHAnsi" w:hAnsiTheme="minorHAnsi"/>
        </w:rPr>
        <w:t xml:space="preserve">The $1,000 monthly cost-of-living supplement expands your set of living options.  Your income is now effectively $5,000 per month, so you can afford any apartment that costs $1,250 or less (25% of $5,000). These choices now include Chelsea ($1,200) and </w:t>
      </w:r>
      <w:proofErr w:type="spellStart"/>
      <w:r w:rsidR="0075667B" w:rsidRPr="0075667B">
        <w:rPr>
          <w:rFonts w:asciiTheme="minorHAnsi" w:hAnsiTheme="minorHAnsi"/>
        </w:rPr>
        <w:t>Delancey</w:t>
      </w:r>
      <w:proofErr w:type="spellEnd"/>
      <w:r w:rsidR="0075667B" w:rsidRPr="0075667B">
        <w:rPr>
          <w:rFonts w:asciiTheme="minorHAnsi" w:hAnsiTheme="minorHAnsi"/>
        </w:rPr>
        <w:t xml:space="preserve"> ($950).</w:t>
      </w:r>
    </w:p>
    <w:p w14:paraId="6E15E2CD" w14:textId="77777777" w:rsidR="00770F75" w:rsidRPr="0077318F" w:rsidRDefault="00770F75" w:rsidP="00770F75">
      <w:pPr>
        <w:pStyle w:val="ListParagraph"/>
        <w:ind w:left="0"/>
        <w:rPr>
          <w:rFonts w:asciiTheme="minorHAnsi" w:hAnsiTheme="minorHAnsi"/>
          <w:b/>
        </w:rPr>
      </w:pPr>
    </w:p>
    <w:p w14:paraId="58AAD2E6" w14:textId="51ED8B1D" w:rsidR="00770F75" w:rsidRPr="002534CB" w:rsidRDefault="00770F75" w:rsidP="00682AA1">
      <w:pPr>
        <w:pStyle w:val="ListParagraph"/>
        <w:numPr>
          <w:ilvl w:val="0"/>
          <w:numId w:val="7"/>
        </w:numPr>
        <w:ind w:left="0" w:firstLine="0"/>
        <w:rPr>
          <w:rFonts w:asciiTheme="minorHAnsi" w:hAnsiTheme="minorHAnsi"/>
          <w:b/>
        </w:rPr>
      </w:pPr>
      <w:r w:rsidRPr="005521CD">
        <w:rPr>
          <w:rFonts w:asciiTheme="minorHAnsi" w:hAnsiTheme="minorHAnsi"/>
        </w:rPr>
        <w:t xml:space="preserve">Suppose the price of a sweater is $15. Julia’s benefit from purchasing each additional sweater is given in the </w:t>
      </w:r>
      <w:r w:rsidR="00B8231A">
        <w:rPr>
          <w:rFonts w:asciiTheme="minorHAnsi" w:hAnsiTheme="minorHAnsi"/>
        </w:rPr>
        <w:t>Table 1P-2</w:t>
      </w:r>
      <w:r w:rsidRPr="005521CD">
        <w:rPr>
          <w:rFonts w:asciiTheme="minorHAnsi" w:hAnsiTheme="minorHAnsi"/>
        </w:rPr>
        <w:t xml:space="preserve">. Julia gets the most benefit from the first sweater and less benefit from each additional sweater. If Julia is behaving rationally, how many sweaters will she purchase?  </w:t>
      </w:r>
      <w:r w:rsidRPr="002534CB">
        <w:rPr>
          <w:rFonts w:asciiTheme="minorHAnsi" w:hAnsiTheme="minorHAnsi"/>
          <w:b/>
        </w:rPr>
        <w:t>[LO 1.2]</w:t>
      </w:r>
    </w:p>
    <w:p w14:paraId="2C69A848" w14:textId="77777777" w:rsidR="00770F75" w:rsidRPr="002534CB" w:rsidRDefault="00770F75" w:rsidP="00770F75">
      <w:pPr>
        <w:jc w:val="center"/>
        <w:rPr>
          <w:rFonts w:asciiTheme="minorHAnsi" w:hAnsiTheme="minorHAnsi"/>
        </w:rPr>
      </w:pPr>
      <w:r>
        <w:rPr>
          <w:noProof/>
        </w:rPr>
        <w:lastRenderedPageBreak/>
        <w:drawing>
          <wp:inline distT="0" distB="0" distL="0" distR="0" wp14:anchorId="4EDB3E96" wp14:editId="4BFCEBB7">
            <wp:extent cx="2343150" cy="1943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343150" cy="1943100"/>
                    </a:xfrm>
                    <a:prstGeom prst="rect">
                      <a:avLst/>
                    </a:prstGeom>
                  </pic:spPr>
                </pic:pic>
              </a:graphicData>
            </a:graphic>
          </wp:inline>
        </w:drawing>
      </w:r>
    </w:p>
    <w:p w14:paraId="6C69AD1E" w14:textId="77777777" w:rsidR="00770F75" w:rsidRDefault="00770F75" w:rsidP="00770F75">
      <w:pPr>
        <w:pStyle w:val="ListParagraph"/>
        <w:ind w:left="360"/>
        <w:rPr>
          <w:rFonts w:asciiTheme="minorHAnsi" w:hAnsiTheme="minorHAnsi"/>
        </w:rPr>
      </w:pPr>
      <w:r w:rsidRPr="002534CB">
        <w:rPr>
          <w:rFonts w:asciiTheme="minorHAnsi" w:hAnsiTheme="minorHAnsi"/>
          <w:b/>
        </w:rPr>
        <w:t>Answer:</w:t>
      </w:r>
      <w:r>
        <w:rPr>
          <w:rFonts w:asciiTheme="minorHAnsi" w:hAnsiTheme="minorHAnsi"/>
        </w:rPr>
        <w:t xml:space="preserve"> </w:t>
      </w:r>
      <w:r w:rsidRPr="0077318F">
        <w:rPr>
          <w:rFonts w:asciiTheme="minorHAnsi" w:hAnsiTheme="minorHAnsi"/>
        </w:rPr>
        <w:t xml:space="preserve">Julia will purchase all of the sweaters for which the marginal benefit is greater than the marginal cost. If the price of a sweater is $15, this is the marginal cost, as each </w:t>
      </w:r>
      <w:r>
        <w:rPr>
          <w:rFonts w:asciiTheme="minorHAnsi" w:hAnsiTheme="minorHAnsi"/>
        </w:rPr>
        <w:t>a</w:t>
      </w:r>
      <w:r w:rsidRPr="0077318F">
        <w:rPr>
          <w:rFonts w:asciiTheme="minorHAnsi" w:hAnsiTheme="minorHAnsi"/>
        </w:rPr>
        <w:t xml:space="preserve">dditional sweater will cost $15. For the first </w:t>
      </w:r>
      <w:r>
        <w:rPr>
          <w:rFonts w:asciiTheme="minorHAnsi" w:hAnsiTheme="minorHAnsi"/>
        </w:rPr>
        <w:t>four</w:t>
      </w:r>
      <w:r w:rsidRPr="0077318F">
        <w:rPr>
          <w:rFonts w:asciiTheme="minorHAnsi" w:hAnsiTheme="minorHAnsi"/>
        </w:rPr>
        <w:t xml:space="preserve"> sweaters, the marginal benefit exceeds the margina</w:t>
      </w:r>
      <w:r>
        <w:rPr>
          <w:rFonts w:asciiTheme="minorHAnsi" w:hAnsiTheme="minorHAnsi"/>
        </w:rPr>
        <w:t>l cost, so Julia will purchase four</w:t>
      </w:r>
      <w:r w:rsidRPr="0077318F">
        <w:rPr>
          <w:rFonts w:asciiTheme="minorHAnsi" w:hAnsiTheme="minorHAnsi"/>
        </w:rPr>
        <w:t xml:space="preserve"> sweaters. </w:t>
      </w:r>
      <w:r>
        <w:rPr>
          <w:rFonts w:asciiTheme="minorHAnsi" w:hAnsiTheme="minorHAnsi"/>
        </w:rPr>
        <w:t>For the fifth sweater, the marginal cost of $15 exceeds the marginal benefit.</w:t>
      </w:r>
    </w:p>
    <w:p w14:paraId="2D23455F" w14:textId="77777777" w:rsidR="00770F75" w:rsidRPr="0077318F" w:rsidRDefault="00770F75" w:rsidP="00770F75">
      <w:pPr>
        <w:pStyle w:val="ListParagraph"/>
        <w:ind w:left="360"/>
        <w:rPr>
          <w:rFonts w:asciiTheme="minorHAnsi" w:hAnsiTheme="minorHAnsi"/>
        </w:rPr>
      </w:pPr>
    </w:p>
    <w:p w14:paraId="3D290F86" w14:textId="77777777" w:rsidR="00770F75" w:rsidRPr="0077318F" w:rsidRDefault="00770F75" w:rsidP="00770F75">
      <w:pPr>
        <w:pStyle w:val="ListParagraph"/>
        <w:ind w:left="0"/>
        <w:rPr>
          <w:rFonts w:asciiTheme="minorHAnsi" w:hAnsiTheme="minorHAnsi" w:cs="Arial"/>
        </w:rPr>
      </w:pP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Pr>
          <w:rFonts w:asciiTheme="minorHAnsi" w:hAnsiTheme="minorHAnsi" w:cs="Arial"/>
        </w:rPr>
        <w:tab/>
      </w:r>
      <w:r w:rsidRPr="0077318F">
        <w:rPr>
          <w:rFonts w:asciiTheme="minorHAnsi" w:hAnsiTheme="minorHAnsi" w:cs="Arial"/>
        </w:rPr>
        <w:t>Marginal Benefit</w:t>
      </w:r>
      <w:r w:rsidRPr="0077318F">
        <w:rPr>
          <w:rFonts w:asciiTheme="minorHAnsi" w:hAnsiTheme="minorHAnsi" w:cs="Arial"/>
        </w:rPr>
        <w:tab/>
      </w:r>
      <w:r w:rsidRPr="0077318F">
        <w:rPr>
          <w:rFonts w:asciiTheme="minorHAnsi" w:hAnsiTheme="minorHAnsi" w:cs="Arial"/>
        </w:rPr>
        <w:tab/>
        <w:t>Marginal Cost</w:t>
      </w:r>
    </w:p>
    <w:p w14:paraId="6B45627E" w14:textId="77777777" w:rsidR="00770F75" w:rsidRPr="0077318F" w:rsidRDefault="00770F75" w:rsidP="00770F75">
      <w:pPr>
        <w:pStyle w:val="ListParagraph"/>
        <w:ind w:left="0"/>
        <w:rPr>
          <w:rFonts w:asciiTheme="minorHAnsi" w:hAnsiTheme="minorHAnsi" w:cs="Arial"/>
        </w:rPr>
      </w:pPr>
      <w:r w:rsidRPr="0077318F">
        <w:rPr>
          <w:rFonts w:asciiTheme="minorHAnsi" w:hAnsiTheme="minorHAnsi" w:cs="Arial"/>
        </w:rPr>
        <w:tab/>
        <w:t>1</w:t>
      </w:r>
      <w:r w:rsidRPr="0077318F">
        <w:rPr>
          <w:rFonts w:asciiTheme="minorHAnsi" w:hAnsiTheme="minorHAnsi" w:cs="Arial"/>
          <w:vertAlign w:val="superscript"/>
        </w:rPr>
        <w:t>st</w:t>
      </w:r>
      <w:r w:rsidRPr="0077318F">
        <w:rPr>
          <w:rFonts w:asciiTheme="minorHAnsi" w:hAnsiTheme="minorHAnsi" w:cs="Arial"/>
        </w:rPr>
        <w:t xml:space="preserve"> sweater</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Pr>
          <w:rFonts w:asciiTheme="minorHAnsi" w:hAnsiTheme="minorHAnsi" w:cs="Arial"/>
        </w:rPr>
        <w:tab/>
      </w:r>
      <w:r w:rsidRPr="0077318F">
        <w:rPr>
          <w:rFonts w:asciiTheme="minorHAnsi" w:hAnsiTheme="minorHAnsi" w:cs="Arial"/>
        </w:rPr>
        <w:t>$50</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t>$15</w:t>
      </w:r>
      <w:r w:rsidRPr="0077318F">
        <w:rPr>
          <w:rFonts w:asciiTheme="minorHAnsi" w:hAnsiTheme="minorHAnsi" w:cs="Arial"/>
        </w:rPr>
        <w:tab/>
      </w:r>
      <w:r w:rsidRPr="0077318F">
        <w:rPr>
          <w:rFonts w:asciiTheme="minorHAnsi" w:hAnsiTheme="minorHAnsi" w:cs="Arial"/>
        </w:rPr>
        <w:tab/>
      </w:r>
    </w:p>
    <w:p w14:paraId="5FE05B4E" w14:textId="77777777" w:rsidR="00770F75" w:rsidRPr="0077318F" w:rsidRDefault="00770F75" w:rsidP="00770F75">
      <w:pPr>
        <w:pStyle w:val="ListParagraph"/>
        <w:ind w:left="0"/>
        <w:rPr>
          <w:rFonts w:asciiTheme="minorHAnsi" w:hAnsiTheme="minorHAnsi" w:cs="Arial"/>
        </w:rPr>
      </w:pPr>
      <w:r w:rsidRPr="0077318F">
        <w:rPr>
          <w:rFonts w:asciiTheme="minorHAnsi" w:hAnsiTheme="minorHAnsi" w:cs="Arial"/>
        </w:rPr>
        <w:tab/>
        <w:t>2</w:t>
      </w:r>
      <w:r w:rsidRPr="0077318F">
        <w:rPr>
          <w:rFonts w:asciiTheme="minorHAnsi" w:hAnsiTheme="minorHAnsi" w:cs="Arial"/>
          <w:vertAlign w:val="superscript"/>
        </w:rPr>
        <w:t>nd</w:t>
      </w:r>
      <w:r w:rsidRPr="0077318F">
        <w:rPr>
          <w:rFonts w:asciiTheme="minorHAnsi" w:hAnsiTheme="minorHAnsi" w:cs="Arial"/>
        </w:rPr>
        <w:t xml:space="preserve"> sweater</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t>$35</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t>$15</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p>
    <w:p w14:paraId="3D1BAFF4" w14:textId="77777777" w:rsidR="00770F75" w:rsidRPr="0077318F" w:rsidRDefault="00770F75" w:rsidP="00770F75">
      <w:pPr>
        <w:pStyle w:val="ListParagraph"/>
        <w:ind w:left="0"/>
        <w:rPr>
          <w:rFonts w:asciiTheme="minorHAnsi" w:hAnsiTheme="minorHAnsi" w:cs="Arial"/>
        </w:rPr>
      </w:pPr>
      <w:r w:rsidRPr="0077318F">
        <w:rPr>
          <w:rFonts w:asciiTheme="minorHAnsi" w:hAnsiTheme="minorHAnsi" w:cs="Arial"/>
        </w:rPr>
        <w:tab/>
        <w:t>3</w:t>
      </w:r>
      <w:r w:rsidRPr="0077318F">
        <w:rPr>
          <w:rFonts w:asciiTheme="minorHAnsi" w:hAnsiTheme="minorHAnsi" w:cs="Arial"/>
          <w:vertAlign w:val="superscript"/>
        </w:rPr>
        <w:t>rd</w:t>
      </w:r>
      <w:r w:rsidRPr="0077318F">
        <w:rPr>
          <w:rFonts w:asciiTheme="minorHAnsi" w:hAnsiTheme="minorHAnsi" w:cs="Arial"/>
        </w:rPr>
        <w:t xml:space="preserve"> sweater</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t>$30</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t>$15</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p>
    <w:p w14:paraId="6A39FDB4" w14:textId="77777777" w:rsidR="00770F75" w:rsidRPr="0077318F" w:rsidRDefault="00770F75" w:rsidP="00770F75">
      <w:pPr>
        <w:pStyle w:val="ListParagraph"/>
        <w:ind w:left="0"/>
        <w:rPr>
          <w:rFonts w:asciiTheme="minorHAnsi" w:hAnsiTheme="minorHAnsi" w:cs="Arial"/>
        </w:rPr>
      </w:pPr>
      <w:r w:rsidRPr="0077318F">
        <w:rPr>
          <w:rFonts w:asciiTheme="minorHAnsi" w:hAnsiTheme="minorHAnsi" w:cs="Arial"/>
        </w:rPr>
        <w:tab/>
        <w:t>4</w:t>
      </w:r>
      <w:r w:rsidRPr="0077318F">
        <w:rPr>
          <w:rFonts w:asciiTheme="minorHAnsi" w:hAnsiTheme="minorHAnsi" w:cs="Arial"/>
          <w:vertAlign w:val="superscript"/>
        </w:rPr>
        <w:t>th</w:t>
      </w:r>
      <w:r w:rsidRPr="0077318F">
        <w:rPr>
          <w:rFonts w:asciiTheme="minorHAnsi" w:hAnsiTheme="minorHAnsi" w:cs="Arial"/>
        </w:rPr>
        <w:t xml:space="preserve"> sweater</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t>$23</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t>$15</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p>
    <w:p w14:paraId="4DC6C8F8" w14:textId="77777777" w:rsidR="00770F75" w:rsidRPr="0077318F" w:rsidRDefault="00770F75" w:rsidP="00770F75">
      <w:pPr>
        <w:pStyle w:val="ListParagraph"/>
        <w:ind w:left="0"/>
        <w:rPr>
          <w:rFonts w:asciiTheme="minorHAnsi" w:hAnsiTheme="minorHAnsi" w:cs="Arial"/>
        </w:rPr>
      </w:pPr>
      <w:r w:rsidRPr="0077318F">
        <w:rPr>
          <w:rFonts w:asciiTheme="minorHAnsi" w:hAnsiTheme="minorHAnsi" w:cs="Arial"/>
        </w:rPr>
        <w:tab/>
        <w:t>5</w:t>
      </w:r>
      <w:r w:rsidRPr="0077318F">
        <w:rPr>
          <w:rFonts w:asciiTheme="minorHAnsi" w:hAnsiTheme="minorHAnsi" w:cs="Arial"/>
          <w:vertAlign w:val="superscript"/>
        </w:rPr>
        <w:t>th</w:t>
      </w:r>
      <w:r w:rsidRPr="0077318F">
        <w:rPr>
          <w:rFonts w:asciiTheme="minorHAnsi" w:hAnsiTheme="minorHAnsi" w:cs="Arial"/>
        </w:rPr>
        <w:t xml:space="preserve"> sweater</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t>$12</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t>$15</w:t>
      </w:r>
    </w:p>
    <w:p w14:paraId="5E189F1E" w14:textId="77777777" w:rsidR="00770F75" w:rsidRPr="0077318F" w:rsidRDefault="00770F75" w:rsidP="00770F75">
      <w:pPr>
        <w:pStyle w:val="ListParagraph"/>
        <w:ind w:left="0"/>
        <w:rPr>
          <w:rFonts w:asciiTheme="minorHAnsi" w:hAnsiTheme="minorHAnsi" w:cs="Arial"/>
        </w:rPr>
      </w:pPr>
      <w:r w:rsidRPr="0077318F">
        <w:rPr>
          <w:rFonts w:asciiTheme="minorHAnsi" w:hAnsiTheme="minorHAnsi" w:cs="Arial"/>
        </w:rPr>
        <w:tab/>
        <w:t>6</w:t>
      </w:r>
      <w:r w:rsidRPr="0077318F">
        <w:rPr>
          <w:rFonts w:asciiTheme="minorHAnsi" w:hAnsiTheme="minorHAnsi" w:cs="Arial"/>
          <w:vertAlign w:val="superscript"/>
        </w:rPr>
        <w:t>th</w:t>
      </w:r>
      <w:r w:rsidRPr="0077318F">
        <w:rPr>
          <w:rFonts w:asciiTheme="minorHAnsi" w:hAnsiTheme="minorHAnsi" w:cs="Arial"/>
        </w:rPr>
        <w:t xml:space="preserve"> sweater</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t>$8</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Pr>
          <w:rFonts w:asciiTheme="minorHAnsi" w:hAnsiTheme="minorHAnsi" w:cs="Arial"/>
        </w:rPr>
        <w:tab/>
      </w:r>
      <w:r w:rsidRPr="0077318F">
        <w:rPr>
          <w:rFonts w:asciiTheme="minorHAnsi" w:hAnsiTheme="minorHAnsi" w:cs="Arial"/>
        </w:rPr>
        <w:t>$15</w:t>
      </w:r>
    </w:p>
    <w:p w14:paraId="719D379C" w14:textId="77777777" w:rsidR="00770F75" w:rsidRPr="0077318F" w:rsidRDefault="00770F75" w:rsidP="00770F75">
      <w:pPr>
        <w:pStyle w:val="ListParagraph"/>
        <w:ind w:left="0"/>
        <w:rPr>
          <w:rFonts w:asciiTheme="minorHAnsi" w:hAnsiTheme="minorHAnsi"/>
        </w:rPr>
      </w:pPr>
    </w:p>
    <w:p w14:paraId="376B4339" w14:textId="6938AF1F" w:rsidR="00770F75" w:rsidRDefault="00770F75" w:rsidP="00682AA1">
      <w:pPr>
        <w:pStyle w:val="ListParagraph"/>
        <w:numPr>
          <w:ilvl w:val="0"/>
          <w:numId w:val="7"/>
        </w:numPr>
        <w:ind w:left="0" w:firstLine="0"/>
        <w:rPr>
          <w:rFonts w:asciiTheme="minorHAnsi" w:hAnsiTheme="minorHAnsi"/>
        </w:rPr>
      </w:pPr>
      <w:r w:rsidRPr="005521CD">
        <w:rPr>
          <w:rFonts w:asciiTheme="minorHAnsi" w:hAnsiTheme="minorHAnsi"/>
        </w:rPr>
        <w:t>Sweaters sell for $15 at the crafts fair. Allie knits sweaters</w:t>
      </w:r>
      <w:r w:rsidR="00B8231A">
        <w:rPr>
          <w:rFonts w:asciiTheme="minorHAnsi" w:hAnsiTheme="minorHAnsi"/>
        </w:rPr>
        <w:t xml:space="preserve">; </w:t>
      </w:r>
      <w:r w:rsidRPr="005521CD">
        <w:rPr>
          <w:rFonts w:asciiTheme="minorHAnsi" w:hAnsiTheme="minorHAnsi"/>
        </w:rPr>
        <w:t xml:space="preserve">her marginal costs are given in the </w:t>
      </w:r>
      <w:r w:rsidR="00B8231A">
        <w:rPr>
          <w:rFonts w:asciiTheme="minorHAnsi" w:hAnsiTheme="minorHAnsi"/>
        </w:rPr>
        <w:t>Table 1P-3</w:t>
      </w:r>
      <w:r w:rsidRPr="005521CD">
        <w:rPr>
          <w:rFonts w:asciiTheme="minorHAnsi" w:hAnsiTheme="minorHAnsi"/>
        </w:rPr>
        <w:t>. Allie’</w:t>
      </w:r>
      <w:r>
        <w:rPr>
          <w:rFonts w:asciiTheme="minorHAnsi" w:hAnsiTheme="minorHAnsi"/>
        </w:rPr>
        <w:t>s costs increase with each addi</w:t>
      </w:r>
      <w:r w:rsidRPr="005521CD">
        <w:rPr>
          <w:rFonts w:asciiTheme="minorHAnsi" w:hAnsiTheme="minorHAnsi"/>
        </w:rPr>
        <w:t xml:space="preserve">tional sweater. If Allie is behaving rationally, how many sweaters will she sell?  </w:t>
      </w:r>
      <w:r w:rsidRPr="002534CB">
        <w:rPr>
          <w:rFonts w:asciiTheme="minorHAnsi" w:hAnsiTheme="minorHAnsi"/>
          <w:b/>
        </w:rPr>
        <w:t>[LO 1.2]</w:t>
      </w:r>
    </w:p>
    <w:p w14:paraId="28FEBCBF" w14:textId="77777777" w:rsidR="00770F75" w:rsidRPr="002534CB" w:rsidRDefault="00770F75" w:rsidP="00770F75">
      <w:pPr>
        <w:jc w:val="center"/>
        <w:rPr>
          <w:rFonts w:asciiTheme="minorHAnsi" w:hAnsiTheme="minorHAnsi"/>
        </w:rPr>
      </w:pPr>
      <w:r>
        <w:rPr>
          <w:noProof/>
        </w:rPr>
        <w:drawing>
          <wp:inline distT="0" distB="0" distL="0" distR="0" wp14:anchorId="40EBA28C" wp14:editId="2AC7B13F">
            <wp:extent cx="2162175" cy="2038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62175" cy="2038350"/>
                    </a:xfrm>
                    <a:prstGeom prst="rect">
                      <a:avLst/>
                    </a:prstGeom>
                  </pic:spPr>
                </pic:pic>
              </a:graphicData>
            </a:graphic>
          </wp:inline>
        </w:drawing>
      </w:r>
    </w:p>
    <w:p w14:paraId="4F9BB976" w14:textId="5631F4FC" w:rsidR="00770F75" w:rsidRDefault="00770F75" w:rsidP="00770F75">
      <w:pPr>
        <w:pStyle w:val="ListParagraph"/>
        <w:ind w:left="360"/>
        <w:rPr>
          <w:rFonts w:asciiTheme="minorHAnsi" w:hAnsiTheme="minorHAnsi"/>
        </w:rPr>
      </w:pPr>
      <w:r w:rsidRPr="002534CB">
        <w:rPr>
          <w:rFonts w:asciiTheme="minorHAnsi" w:hAnsiTheme="minorHAnsi"/>
          <w:b/>
        </w:rPr>
        <w:t>Answer:</w:t>
      </w:r>
      <w:r>
        <w:rPr>
          <w:rFonts w:asciiTheme="minorHAnsi" w:hAnsiTheme="minorHAnsi"/>
        </w:rPr>
        <w:t xml:space="preserve"> </w:t>
      </w:r>
      <w:r w:rsidR="0075667B" w:rsidRPr="0075667B">
        <w:rPr>
          <w:rFonts w:asciiTheme="minorHAnsi" w:hAnsiTheme="minorHAnsi"/>
        </w:rPr>
        <w:t>Allie will sell all of the sweaters for which the marginal benefit is greater than the marginal cost. If the price of a sweater is $15, this is the marginal benefit, as Allie will receive $15 for each additional sweater she sells. For the first 3 sweaters, the marginal benefit exceeds the marginal cost, so Allie will sell 3 sweaters.</w:t>
      </w:r>
    </w:p>
    <w:p w14:paraId="2426C80C" w14:textId="77777777" w:rsidR="00770F75" w:rsidRPr="0077318F" w:rsidRDefault="00770F75" w:rsidP="00770F75">
      <w:pPr>
        <w:pStyle w:val="ListParagraph"/>
        <w:ind w:left="360"/>
        <w:rPr>
          <w:rFonts w:asciiTheme="minorHAnsi" w:hAnsiTheme="minorHAnsi"/>
        </w:rPr>
      </w:pPr>
    </w:p>
    <w:p w14:paraId="7ED54893" w14:textId="5590492D" w:rsidR="00770F75" w:rsidRPr="0077318F" w:rsidRDefault="00770F75" w:rsidP="00770F75">
      <w:pPr>
        <w:pStyle w:val="ListParagraph"/>
        <w:ind w:left="0"/>
        <w:rPr>
          <w:rFonts w:asciiTheme="minorHAnsi" w:hAnsiTheme="minorHAnsi" w:cs="Arial"/>
        </w:rPr>
      </w:pPr>
      <w:r w:rsidRPr="0077318F">
        <w:rPr>
          <w:rFonts w:asciiTheme="minorHAnsi" w:hAnsiTheme="minorHAnsi" w:cs="Arial"/>
        </w:rPr>
        <w:lastRenderedPageBreak/>
        <w:tab/>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Pr>
          <w:rFonts w:asciiTheme="minorHAnsi" w:hAnsiTheme="minorHAnsi" w:cs="Arial"/>
        </w:rPr>
        <w:tab/>
        <w:t xml:space="preserve">  </w:t>
      </w:r>
      <w:r w:rsidRPr="0077318F">
        <w:rPr>
          <w:rFonts w:asciiTheme="minorHAnsi" w:hAnsiTheme="minorHAnsi" w:cs="Arial"/>
        </w:rPr>
        <w:t>Marginal Cost</w:t>
      </w:r>
      <w:r w:rsidRPr="0077318F">
        <w:rPr>
          <w:rFonts w:asciiTheme="minorHAnsi" w:hAnsiTheme="minorHAnsi" w:cs="Arial"/>
        </w:rPr>
        <w:tab/>
      </w:r>
      <w:r w:rsidRPr="0077318F">
        <w:rPr>
          <w:rFonts w:asciiTheme="minorHAnsi" w:hAnsiTheme="minorHAnsi" w:cs="Arial"/>
        </w:rPr>
        <w:tab/>
      </w:r>
    </w:p>
    <w:p w14:paraId="574E35E6" w14:textId="1B543730" w:rsidR="00770F75" w:rsidRPr="0077318F" w:rsidRDefault="00770F75" w:rsidP="00770F75">
      <w:pPr>
        <w:pStyle w:val="ListParagraph"/>
        <w:tabs>
          <w:tab w:val="left" w:pos="360"/>
        </w:tabs>
        <w:ind w:left="0"/>
        <w:rPr>
          <w:rFonts w:asciiTheme="minorHAnsi" w:hAnsiTheme="minorHAnsi" w:cs="Arial"/>
        </w:rPr>
      </w:pPr>
      <w:r w:rsidRPr="0077318F">
        <w:rPr>
          <w:rFonts w:asciiTheme="minorHAnsi" w:hAnsiTheme="minorHAnsi" w:cs="Arial"/>
        </w:rPr>
        <w:tab/>
        <w:t>1</w:t>
      </w:r>
      <w:r w:rsidRPr="0077318F">
        <w:rPr>
          <w:rFonts w:asciiTheme="minorHAnsi" w:hAnsiTheme="minorHAnsi" w:cs="Arial"/>
          <w:vertAlign w:val="superscript"/>
        </w:rPr>
        <w:t>st</w:t>
      </w:r>
      <w:r w:rsidRPr="0077318F">
        <w:rPr>
          <w:rFonts w:asciiTheme="minorHAnsi" w:hAnsiTheme="minorHAnsi" w:cs="Arial"/>
        </w:rPr>
        <w:t xml:space="preserve"> sweater</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Pr>
          <w:rFonts w:asciiTheme="minorHAnsi" w:hAnsiTheme="minorHAnsi" w:cs="Arial"/>
        </w:rPr>
        <w:tab/>
      </w:r>
      <w:r w:rsidRPr="0077318F">
        <w:rPr>
          <w:rFonts w:asciiTheme="minorHAnsi" w:hAnsiTheme="minorHAnsi" w:cs="Arial"/>
        </w:rPr>
        <w:t>$5</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p>
    <w:p w14:paraId="6E769431" w14:textId="08D5FF3D" w:rsidR="00770F75" w:rsidRPr="0077318F" w:rsidRDefault="00770F75" w:rsidP="00770F75">
      <w:pPr>
        <w:pStyle w:val="ListParagraph"/>
        <w:ind w:left="0"/>
        <w:rPr>
          <w:rFonts w:asciiTheme="minorHAnsi" w:hAnsiTheme="minorHAnsi" w:cs="Arial"/>
        </w:rPr>
      </w:pPr>
      <w:r w:rsidRPr="0077318F">
        <w:rPr>
          <w:rFonts w:asciiTheme="minorHAnsi" w:hAnsiTheme="minorHAnsi" w:cs="Arial"/>
        </w:rPr>
        <w:tab/>
        <w:t>2</w:t>
      </w:r>
      <w:r w:rsidRPr="0077318F">
        <w:rPr>
          <w:rFonts w:asciiTheme="minorHAnsi" w:hAnsiTheme="minorHAnsi" w:cs="Arial"/>
          <w:vertAlign w:val="superscript"/>
        </w:rPr>
        <w:t>nd</w:t>
      </w:r>
      <w:r w:rsidRPr="0077318F">
        <w:rPr>
          <w:rFonts w:asciiTheme="minorHAnsi" w:hAnsiTheme="minorHAnsi" w:cs="Arial"/>
        </w:rPr>
        <w:t xml:space="preserve"> sweater</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t>$8</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p>
    <w:p w14:paraId="561FFB42" w14:textId="14AD6FA0" w:rsidR="00770F75" w:rsidRPr="0077318F" w:rsidRDefault="00770F75" w:rsidP="00770F75">
      <w:pPr>
        <w:pStyle w:val="ListParagraph"/>
        <w:ind w:left="0"/>
        <w:rPr>
          <w:rFonts w:asciiTheme="minorHAnsi" w:hAnsiTheme="minorHAnsi" w:cs="Arial"/>
        </w:rPr>
      </w:pPr>
      <w:r w:rsidRPr="0077318F">
        <w:rPr>
          <w:rFonts w:asciiTheme="minorHAnsi" w:hAnsiTheme="minorHAnsi" w:cs="Arial"/>
        </w:rPr>
        <w:tab/>
        <w:t>3</w:t>
      </w:r>
      <w:r w:rsidRPr="0077318F">
        <w:rPr>
          <w:rFonts w:asciiTheme="minorHAnsi" w:hAnsiTheme="minorHAnsi" w:cs="Arial"/>
          <w:vertAlign w:val="superscript"/>
        </w:rPr>
        <w:t>rd</w:t>
      </w:r>
      <w:r w:rsidRPr="0077318F">
        <w:rPr>
          <w:rFonts w:asciiTheme="minorHAnsi" w:hAnsiTheme="minorHAnsi" w:cs="Arial"/>
        </w:rPr>
        <w:t xml:space="preserve"> sweater</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t>$12</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p>
    <w:p w14:paraId="23F6FCB4" w14:textId="5CA003E5" w:rsidR="00770F75" w:rsidRPr="0077318F" w:rsidRDefault="00770F75" w:rsidP="00770F75">
      <w:pPr>
        <w:pStyle w:val="ListParagraph"/>
        <w:ind w:left="0"/>
        <w:rPr>
          <w:rFonts w:asciiTheme="minorHAnsi" w:hAnsiTheme="minorHAnsi" w:cs="Arial"/>
        </w:rPr>
      </w:pPr>
      <w:r w:rsidRPr="0077318F">
        <w:rPr>
          <w:rFonts w:asciiTheme="minorHAnsi" w:hAnsiTheme="minorHAnsi" w:cs="Arial"/>
        </w:rPr>
        <w:tab/>
        <w:t>4</w:t>
      </w:r>
      <w:r w:rsidRPr="0077318F">
        <w:rPr>
          <w:rFonts w:asciiTheme="minorHAnsi" w:hAnsiTheme="minorHAnsi" w:cs="Arial"/>
          <w:vertAlign w:val="superscript"/>
        </w:rPr>
        <w:t>th</w:t>
      </w:r>
      <w:r w:rsidRPr="0077318F">
        <w:rPr>
          <w:rFonts w:asciiTheme="minorHAnsi" w:hAnsiTheme="minorHAnsi" w:cs="Arial"/>
        </w:rPr>
        <w:t xml:space="preserve"> sweater</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t>$18</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p>
    <w:p w14:paraId="5549442E" w14:textId="01C25FEE" w:rsidR="00770F75" w:rsidRPr="0077318F" w:rsidRDefault="00770F75" w:rsidP="00770F75">
      <w:pPr>
        <w:pStyle w:val="ListParagraph"/>
        <w:ind w:left="0"/>
        <w:rPr>
          <w:rFonts w:asciiTheme="minorHAnsi" w:hAnsiTheme="minorHAnsi" w:cs="Arial"/>
        </w:rPr>
      </w:pPr>
      <w:r w:rsidRPr="0077318F">
        <w:rPr>
          <w:rFonts w:asciiTheme="minorHAnsi" w:hAnsiTheme="minorHAnsi" w:cs="Arial"/>
        </w:rPr>
        <w:tab/>
        <w:t>5</w:t>
      </w:r>
      <w:r w:rsidRPr="0077318F">
        <w:rPr>
          <w:rFonts w:asciiTheme="minorHAnsi" w:hAnsiTheme="minorHAnsi" w:cs="Arial"/>
          <w:vertAlign w:val="superscript"/>
        </w:rPr>
        <w:t>th</w:t>
      </w:r>
      <w:r w:rsidRPr="0077318F">
        <w:rPr>
          <w:rFonts w:asciiTheme="minorHAnsi" w:hAnsiTheme="minorHAnsi" w:cs="Arial"/>
        </w:rPr>
        <w:t xml:space="preserve"> sweater</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t>$25</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p>
    <w:p w14:paraId="76C97ACA" w14:textId="18E6EAFB" w:rsidR="00770F75" w:rsidRPr="0077318F" w:rsidRDefault="00770F75" w:rsidP="00770F75">
      <w:pPr>
        <w:pStyle w:val="ListParagraph"/>
        <w:ind w:left="0"/>
        <w:rPr>
          <w:rFonts w:asciiTheme="minorHAnsi" w:hAnsiTheme="minorHAnsi"/>
        </w:rPr>
      </w:pPr>
      <w:r w:rsidRPr="0077318F">
        <w:rPr>
          <w:rFonts w:asciiTheme="minorHAnsi" w:hAnsiTheme="minorHAnsi" w:cs="Arial"/>
        </w:rPr>
        <w:tab/>
        <w:t>6</w:t>
      </w:r>
      <w:r w:rsidRPr="0077318F">
        <w:rPr>
          <w:rFonts w:asciiTheme="minorHAnsi" w:hAnsiTheme="minorHAnsi" w:cs="Arial"/>
          <w:vertAlign w:val="superscript"/>
        </w:rPr>
        <w:t>th</w:t>
      </w:r>
      <w:r w:rsidRPr="0077318F">
        <w:rPr>
          <w:rFonts w:asciiTheme="minorHAnsi" w:hAnsiTheme="minorHAnsi" w:cs="Arial"/>
        </w:rPr>
        <w:t xml:space="preserve"> sweater</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t>$32</w:t>
      </w:r>
      <w:r w:rsidRPr="0077318F">
        <w:rPr>
          <w:rFonts w:asciiTheme="minorHAnsi" w:hAnsiTheme="minorHAnsi" w:cs="Arial"/>
        </w:rPr>
        <w:tab/>
      </w:r>
      <w:r w:rsidRPr="0077318F">
        <w:rPr>
          <w:rFonts w:asciiTheme="minorHAnsi" w:hAnsiTheme="minorHAnsi" w:cs="Arial"/>
        </w:rPr>
        <w:tab/>
      </w:r>
      <w:r w:rsidRPr="0077318F">
        <w:rPr>
          <w:rFonts w:asciiTheme="minorHAnsi" w:hAnsiTheme="minorHAnsi" w:cs="Arial"/>
        </w:rPr>
        <w:tab/>
      </w:r>
    </w:p>
    <w:p w14:paraId="2A788EAC" w14:textId="77777777" w:rsidR="00770F75" w:rsidRPr="0077318F" w:rsidRDefault="00770F75" w:rsidP="00770F75">
      <w:pPr>
        <w:pStyle w:val="ListParagraph"/>
        <w:ind w:left="0"/>
        <w:rPr>
          <w:rFonts w:asciiTheme="minorHAnsi" w:hAnsiTheme="minorHAnsi"/>
        </w:rPr>
      </w:pPr>
    </w:p>
    <w:p w14:paraId="6E06168D" w14:textId="0D30937F" w:rsidR="00770F75" w:rsidRDefault="00770F75" w:rsidP="00682AA1">
      <w:pPr>
        <w:pStyle w:val="ListParagraph"/>
        <w:numPr>
          <w:ilvl w:val="0"/>
          <w:numId w:val="7"/>
        </w:numPr>
        <w:ind w:left="0" w:firstLine="0"/>
        <w:rPr>
          <w:rFonts w:asciiTheme="minorHAnsi" w:hAnsiTheme="minorHAnsi"/>
        </w:rPr>
      </w:pPr>
      <w:r w:rsidRPr="005521CD">
        <w:rPr>
          <w:rFonts w:asciiTheme="minorHAnsi" w:hAnsiTheme="minorHAnsi"/>
        </w:rPr>
        <w:t>Last year, you estimated you would earn $5 million in sales revenues from developing a new product. So far, you have spent $3 million developing the product, but it is not yet complete. Meanwhile, this year you have new sales projections that show expected revenues</w:t>
      </w:r>
      <w:r>
        <w:rPr>
          <w:rFonts w:asciiTheme="minorHAnsi" w:hAnsiTheme="minorHAnsi"/>
        </w:rPr>
        <w:t xml:space="preserve"> from the new product will actu</w:t>
      </w:r>
      <w:r w:rsidRPr="005521CD">
        <w:rPr>
          <w:rFonts w:asciiTheme="minorHAnsi" w:hAnsiTheme="minorHAnsi"/>
        </w:rPr>
        <w:t xml:space="preserve">ally be only $4 million. How much should you be willing to spend </w:t>
      </w:r>
      <w:r>
        <w:rPr>
          <w:rFonts w:asciiTheme="minorHAnsi" w:hAnsiTheme="minorHAnsi"/>
        </w:rPr>
        <w:t>to complete the product develop</w:t>
      </w:r>
      <w:r w:rsidRPr="005521CD">
        <w:rPr>
          <w:rFonts w:asciiTheme="minorHAnsi" w:hAnsiTheme="minorHAnsi"/>
        </w:rPr>
        <w:t xml:space="preserve">ment?  </w:t>
      </w:r>
      <w:r w:rsidRPr="002534CB">
        <w:rPr>
          <w:rFonts w:asciiTheme="minorHAnsi" w:hAnsiTheme="minorHAnsi"/>
          <w:b/>
        </w:rPr>
        <w:t>[LO 1.2]</w:t>
      </w:r>
    </w:p>
    <w:p w14:paraId="7A9C16A8" w14:textId="77777777" w:rsidR="00770F75" w:rsidRDefault="00770F75" w:rsidP="00770F75">
      <w:pPr>
        <w:pStyle w:val="ListParagraph"/>
        <w:tabs>
          <w:tab w:val="left" w:pos="360"/>
        </w:tabs>
        <w:ind w:left="0"/>
        <w:rPr>
          <w:rFonts w:asciiTheme="minorHAnsi" w:hAnsiTheme="minorHAnsi"/>
        </w:rPr>
      </w:pPr>
      <w:proofErr w:type="gramStart"/>
      <w:r>
        <w:rPr>
          <w:rFonts w:asciiTheme="minorHAnsi" w:hAnsiTheme="minorHAnsi"/>
        </w:rPr>
        <w:t>a</w:t>
      </w:r>
      <w:proofErr w:type="gramEnd"/>
      <w:r>
        <w:rPr>
          <w:rFonts w:asciiTheme="minorHAnsi" w:hAnsiTheme="minorHAnsi"/>
        </w:rPr>
        <w:t xml:space="preserve">. </w:t>
      </w:r>
      <w:r>
        <w:rPr>
          <w:rFonts w:asciiTheme="minorHAnsi" w:hAnsiTheme="minorHAnsi"/>
        </w:rPr>
        <w:tab/>
        <w:t xml:space="preserve">$0. </w:t>
      </w:r>
    </w:p>
    <w:p w14:paraId="511E198D" w14:textId="77777777" w:rsidR="00770F75" w:rsidRDefault="00770F75" w:rsidP="00770F75">
      <w:pPr>
        <w:pStyle w:val="ListParagraph"/>
        <w:tabs>
          <w:tab w:val="left" w:pos="360"/>
        </w:tabs>
        <w:ind w:left="0"/>
        <w:rPr>
          <w:rFonts w:asciiTheme="minorHAnsi" w:hAnsiTheme="minorHAnsi"/>
        </w:rPr>
      </w:pPr>
      <w:r w:rsidRPr="005521CD">
        <w:rPr>
          <w:rFonts w:asciiTheme="minorHAnsi" w:hAnsiTheme="minorHAnsi"/>
        </w:rPr>
        <w:t xml:space="preserve">b. </w:t>
      </w:r>
      <w:r>
        <w:rPr>
          <w:rFonts w:asciiTheme="minorHAnsi" w:hAnsiTheme="minorHAnsi"/>
        </w:rPr>
        <w:tab/>
      </w:r>
      <w:r w:rsidRPr="005521CD">
        <w:rPr>
          <w:rFonts w:asciiTheme="minorHAnsi" w:hAnsiTheme="minorHAnsi"/>
        </w:rPr>
        <w:t>Up to $1 milli</w:t>
      </w:r>
      <w:r>
        <w:rPr>
          <w:rFonts w:asciiTheme="minorHAnsi" w:hAnsiTheme="minorHAnsi"/>
        </w:rPr>
        <w:t>on.</w:t>
      </w:r>
    </w:p>
    <w:p w14:paraId="0AC70D11" w14:textId="77777777" w:rsidR="00770F75" w:rsidRDefault="00770F75" w:rsidP="00770F75">
      <w:pPr>
        <w:pStyle w:val="ListParagraph"/>
        <w:tabs>
          <w:tab w:val="left" w:pos="360"/>
        </w:tabs>
        <w:ind w:left="0"/>
        <w:rPr>
          <w:rFonts w:asciiTheme="minorHAnsi" w:hAnsiTheme="minorHAnsi"/>
        </w:rPr>
      </w:pPr>
      <w:r>
        <w:rPr>
          <w:rFonts w:asciiTheme="minorHAnsi" w:hAnsiTheme="minorHAnsi"/>
        </w:rPr>
        <w:t xml:space="preserve">c. </w:t>
      </w:r>
      <w:r>
        <w:rPr>
          <w:rFonts w:asciiTheme="minorHAnsi" w:hAnsiTheme="minorHAnsi"/>
        </w:rPr>
        <w:tab/>
        <w:t xml:space="preserve">Up to $4 million. </w:t>
      </w:r>
    </w:p>
    <w:p w14:paraId="114D0CA9" w14:textId="77777777" w:rsidR="00770F75" w:rsidRDefault="00770F75" w:rsidP="00770F75">
      <w:pPr>
        <w:pStyle w:val="ListParagraph"/>
        <w:tabs>
          <w:tab w:val="left" w:pos="360"/>
        </w:tabs>
        <w:ind w:left="0"/>
        <w:rPr>
          <w:rFonts w:asciiTheme="minorHAnsi" w:hAnsiTheme="minorHAnsi"/>
        </w:rPr>
      </w:pPr>
      <w:r>
        <w:rPr>
          <w:rFonts w:asciiTheme="minorHAnsi" w:hAnsiTheme="minorHAnsi"/>
        </w:rPr>
        <w:t xml:space="preserve">d. </w:t>
      </w:r>
      <w:r>
        <w:rPr>
          <w:rFonts w:asciiTheme="minorHAnsi" w:hAnsiTheme="minorHAnsi"/>
        </w:rPr>
        <w:tab/>
        <w:t>Whatever it takes</w:t>
      </w:r>
      <w:r w:rsidRPr="005521CD">
        <w:rPr>
          <w:rFonts w:asciiTheme="minorHAnsi" w:hAnsiTheme="minorHAnsi"/>
        </w:rPr>
        <w:t>.</w:t>
      </w:r>
    </w:p>
    <w:p w14:paraId="53EB6DCF" w14:textId="77777777" w:rsidR="00770F75" w:rsidRDefault="00770F75" w:rsidP="00770F75">
      <w:pPr>
        <w:pStyle w:val="ListParagraph"/>
        <w:ind w:left="0"/>
        <w:rPr>
          <w:rFonts w:asciiTheme="minorHAnsi" w:hAnsiTheme="minorHAnsi"/>
          <w:b/>
        </w:rPr>
      </w:pPr>
    </w:p>
    <w:p w14:paraId="09E083CE" w14:textId="54605C68" w:rsidR="00770F75" w:rsidRPr="0077318F" w:rsidRDefault="00770F75" w:rsidP="00770F75">
      <w:pPr>
        <w:pStyle w:val="ListParagraph"/>
        <w:ind w:left="360"/>
        <w:rPr>
          <w:rFonts w:asciiTheme="minorHAnsi" w:hAnsiTheme="minorHAnsi"/>
        </w:rPr>
      </w:pPr>
      <w:r w:rsidRPr="002534CB">
        <w:rPr>
          <w:rFonts w:asciiTheme="minorHAnsi" w:hAnsiTheme="minorHAnsi"/>
          <w:b/>
        </w:rPr>
        <w:t>Answer:</w:t>
      </w:r>
      <w:r>
        <w:rPr>
          <w:rFonts w:asciiTheme="minorHAnsi" w:hAnsiTheme="minorHAnsi"/>
        </w:rPr>
        <w:t xml:space="preserve"> </w:t>
      </w:r>
      <w:r w:rsidR="0075667B" w:rsidRPr="0075667B">
        <w:rPr>
          <w:rFonts w:asciiTheme="minorHAnsi" w:hAnsiTheme="minorHAnsi"/>
        </w:rPr>
        <w:t>You should spend up to $4 million. The $3 million you have spent already is a sunk cost and cannot be recovered. Therefore, the $3 million you have spent is irrelevant to the decision of how much to spend going forward. This year, the relevant decision is: How much are you willing to spend to have $4 million in revenue? If you had known that product development may cost you more than you will gain in revenues, you should not have started this project. But at this point, by thinking on the margin, you can see that you should be willing to move forward as long as the costs of going forward are not greater than the benefits of going forward ($4 million).</w:t>
      </w:r>
    </w:p>
    <w:p w14:paraId="052D3501" w14:textId="77777777" w:rsidR="00770F75" w:rsidRPr="0077318F" w:rsidRDefault="00770F75" w:rsidP="00770F75">
      <w:pPr>
        <w:pStyle w:val="ListParagraph"/>
        <w:ind w:left="0"/>
        <w:rPr>
          <w:rFonts w:asciiTheme="minorHAnsi" w:hAnsiTheme="minorHAnsi"/>
        </w:rPr>
      </w:pPr>
    </w:p>
    <w:p w14:paraId="32571F90" w14:textId="174D275F" w:rsidR="00770F75" w:rsidRDefault="00770F75" w:rsidP="00682AA1">
      <w:pPr>
        <w:pStyle w:val="ListParagraph"/>
        <w:numPr>
          <w:ilvl w:val="0"/>
          <w:numId w:val="8"/>
        </w:numPr>
        <w:ind w:left="0" w:firstLine="0"/>
        <w:rPr>
          <w:rFonts w:asciiTheme="minorHAnsi" w:hAnsiTheme="minorHAnsi"/>
        </w:rPr>
      </w:pPr>
      <w:r w:rsidRPr="005521CD">
        <w:rPr>
          <w:rFonts w:asciiTheme="minorHAnsi" w:hAnsiTheme="minorHAnsi"/>
        </w:rPr>
        <w:t xml:space="preserve">Consider the following examples. For each one, say whether the incentive is positive or negative. </w:t>
      </w:r>
      <w:r>
        <w:rPr>
          <w:rFonts w:asciiTheme="minorHAnsi" w:hAnsiTheme="minorHAnsi"/>
        </w:rPr>
        <w:t xml:space="preserve"> </w:t>
      </w:r>
      <w:r w:rsidRPr="002534CB">
        <w:rPr>
          <w:rFonts w:asciiTheme="minorHAnsi" w:hAnsiTheme="minorHAnsi"/>
          <w:b/>
        </w:rPr>
        <w:t>[LO 1.3]</w:t>
      </w:r>
    </w:p>
    <w:p w14:paraId="536293A1" w14:textId="00378E25" w:rsidR="00770F75" w:rsidRDefault="00770F75" w:rsidP="00770F75">
      <w:pPr>
        <w:pStyle w:val="ListParagraph"/>
        <w:ind w:left="0"/>
        <w:rPr>
          <w:rFonts w:asciiTheme="minorHAnsi" w:hAnsiTheme="minorHAnsi"/>
        </w:rPr>
      </w:pPr>
      <w:r w:rsidRPr="005521CD">
        <w:rPr>
          <w:rFonts w:asciiTheme="minorHAnsi" w:hAnsiTheme="minorHAnsi"/>
        </w:rPr>
        <w:t>a. Bosses who offer time-and-a-half for wo</w:t>
      </w:r>
      <w:r>
        <w:rPr>
          <w:rFonts w:asciiTheme="minorHAnsi" w:hAnsiTheme="minorHAnsi"/>
        </w:rPr>
        <w:t xml:space="preserve">rking on national holidays. </w:t>
      </w:r>
    </w:p>
    <w:p w14:paraId="07C669CC" w14:textId="1428E721" w:rsidR="00770F75" w:rsidRDefault="00770F75" w:rsidP="00770F75">
      <w:pPr>
        <w:pStyle w:val="ListParagraph"/>
        <w:ind w:left="0"/>
        <w:rPr>
          <w:rFonts w:asciiTheme="minorHAnsi" w:hAnsiTheme="minorHAnsi"/>
        </w:rPr>
      </w:pPr>
      <w:r w:rsidRPr="005521CD">
        <w:rPr>
          <w:rFonts w:asciiTheme="minorHAnsi" w:hAnsiTheme="minorHAnsi"/>
        </w:rPr>
        <w:t xml:space="preserve">b. Mandatory minimum sentencing for drug offenses. </w:t>
      </w:r>
    </w:p>
    <w:p w14:paraId="61D57692" w14:textId="2E4124AE" w:rsidR="00770F75" w:rsidRDefault="00770F75" w:rsidP="00770F75">
      <w:pPr>
        <w:pStyle w:val="ListParagraph"/>
        <w:ind w:left="0"/>
        <w:rPr>
          <w:rFonts w:asciiTheme="minorHAnsi" w:hAnsiTheme="minorHAnsi"/>
        </w:rPr>
      </w:pPr>
      <w:r w:rsidRPr="005521CD">
        <w:rPr>
          <w:rFonts w:asciiTheme="minorHAnsi" w:hAnsiTheme="minorHAnsi"/>
        </w:rPr>
        <w:t xml:space="preserve">c. Fines for littering. </w:t>
      </w:r>
    </w:p>
    <w:p w14:paraId="5532B979" w14:textId="77777777" w:rsidR="00770F75" w:rsidRDefault="00770F75" w:rsidP="00770F75">
      <w:pPr>
        <w:pStyle w:val="ListParagraph"/>
        <w:ind w:left="0"/>
        <w:rPr>
          <w:rFonts w:asciiTheme="minorHAnsi" w:hAnsiTheme="minorHAnsi"/>
        </w:rPr>
      </w:pPr>
      <w:r w:rsidRPr="005521CD">
        <w:rPr>
          <w:rFonts w:asciiTheme="minorHAnsi" w:hAnsiTheme="minorHAnsi"/>
        </w:rPr>
        <w:t>d. Parents who o</w:t>
      </w:r>
      <w:r>
        <w:rPr>
          <w:rFonts w:asciiTheme="minorHAnsi" w:hAnsiTheme="minorHAnsi"/>
        </w:rPr>
        <w:t>ffer their children extra allow</w:t>
      </w:r>
      <w:r w:rsidRPr="005521CD">
        <w:rPr>
          <w:rFonts w:asciiTheme="minorHAnsi" w:hAnsiTheme="minorHAnsi"/>
        </w:rPr>
        <w:t>ance money for good grades.</w:t>
      </w:r>
    </w:p>
    <w:p w14:paraId="16022928" w14:textId="77777777" w:rsidR="00770F75" w:rsidRPr="0077318F" w:rsidRDefault="00770F75" w:rsidP="00770F75">
      <w:pPr>
        <w:pStyle w:val="ListParagraph"/>
        <w:ind w:left="0"/>
        <w:rPr>
          <w:rFonts w:asciiTheme="minorHAnsi" w:hAnsiTheme="minorHAnsi"/>
        </w:rPr>
      </w:pPr>
    </w:p>
    <w:p w14:paraId="6BF1A0F8" w14:textId="77777777" w:rsidR="00770F75" w:rsidRPr="002534CB" w:rsidRDefault="00770F75" w:rsidP="00770F75">
      <w:pPr>
        <w:pStyle w:val="ListParagraph"/>
        <w:ind w:left="0" w:firstLine="360"/>
        <w:rPr>
          <w:rFonts w:asciiTheme="minorHAnsi" w:hAnsiTheme="minorHAnsi"/>
          <w:b/>
        </w:rPr>
      </w:pPr>
      <w:r w:rsidRPr="002534CB">
        <w:rPr>
          <w:rFonts w:asciiTheme="minorHAnsi" w:hAnsiTheme="minorHAnsi"/>
          <w:b/>
        </w:rPr>
        <w:t xml:space="preserve">Answer: </w:t>
      </w:r>
    </w:p>
    <w:p w14:paraId="2FB94833" w14:textId="77777777" w:rsidR="00770F75" w:rsidRPr="0077318F" w:rsidRDefault="00770F75" w:rsidP="00770F75">
      <w:pPr>
        <w:pStyle w:val="ListParagraph"/>
        <w:tabs>
          <w:tab w:val="left" w:pos="720"/>
        </w:tabs>
        <w:ind w:left="0" w:firstLine="360"/>
        <w:rPr>
          <w:rFonts w:asciiTheme="minorHAnsi" w:hAnsiTheme="minorHAnsi"/>
        </w:rPr>
      </w:pPr>
      <w:proofErr w:type="gramStart"/>
      <w:r>
        <w:rPr>
          <w:rFonts w:asciiTheme="minorHAnsi" w:hAnsiTheme="minorHAnsi"/>
        </w:rPr>
        <w:t>a</w:t>
      </w:r>
      <w:proofErr w:type="gramEnd"/>
      <w:r>
        <w:rPr>
          <w:rFonts w:asciiTheme="minorHAnsi" w:hAnsiTheme="minorHAnsi"/>
        </w:rPr>
        <w:t xml:space="preserve">. </w:t>
      </w:r>
      <w:r>
        <w:rPr>
          <w:rFonts w:asciiTheme="minorHAnsi" w:hAnsiTheme="minorHAnsi"/>
        </w:rPr>
        <w:tab/>
        <w:t>P</w:t>
      </w:r>
      <w:r w:rsidRPr="0077318F">
        <w:rPr>
          <w:rFonts w:asciiTheme="minorHAnsi" w:hAnsiTheme="minorHAnsi"/>
        </w:rPr>
        <w:t>ositive</w:t>
      </w:r>
      <w:r>
        <w:rPr>
          <w:rFonts w:asciiTheme="minorHAnsi" w:hAnsiTheme="minorHAnsi"/>
        </w:rPr>
        <w:t>.</w:t>
      </w:r>
    </w:p>
    <w:p w14:paraId="72139AF9" w14:textId="77777777" w:rsidR="00770F75" w:rsidRPr="0077318F" w:rsidRDefault="00770F75" w:rsidP="00682AA1">
      <w:pPr>
        <w:pStyle w:val="ListParagraph"/>
        <w:numPr>
          <w:ilvl w:val="0"/>
          <w:numId w:val="14"/>
        </w:numPr>
        <w:rPr>
          <w:rFonts w:asciiTheme="minorHAnsi" w:hAnsiTheme="minorHAnsi"/>
        </w:rPr>
      </w:pPr>
      <w:r w:rsidRPr="0077318F">
        <w:rPr>
          <w:rFonts w:asciiTheme="minorHAnsi" w:hAnsiTheme="minorHAnsi"/>
        </w:rPr>
        <w:t>Negative.</w:t>
      </w:r>
    </w:p>
    <w:p w14:paraId="752D497A" w14:textId="77777777" w:rsidR="00770F75" w:rsidRPr="0077318F" w:rsidRDefault="00770F75" w:rsidP="00682AA1">
      <w:pPr>
        <w:pStyle w:val="ListParagraph"/>
        <w:numPr>
          <w:ilvl w:val="0"/>
          <w:numId w:val="14"/>
        </w:numPr>
        <w:rPr>
          <w:rFonts w:asciiTheme="minorHAnsi" w:hAnsiTheme="minorHAnsi"/>
        </w:rPr>
      </w:pPr>
      <w:r w:rsidRPr="0077318F">
        <w:rPr>
          <w:rFonts w:asciiTheme="minorHAnsi" w:hAnsiTheme="minorHAnsi"/>
        </w:rPr>
        <w:t>Negative</w:t>
      </w:r>
      <w:r>
        <w:rPr>
          <w:rFonts w:asciiTheme="minorHAnsi" w:hAnsiTheme="minorHAnsi"/>
        </w:rPr>
        <w:t>.</w:t>
      </w:r>
    </w:p>
    <w:p w14:paraId="6568B372" w14:textId="77777777" w:rsidR="00770F75" w:rsidRPr="0077318F" w:rsidRDefault="00770F75" w:rsidP="00682AA1">
      <w:pPr>
        <w:pStyle w:val="ListParagraph"/>
        <w:numPr>
          <w:ilvl w:val="0"/>
          <w:numId w:val="14"/>
        </w:numPr>
        <w:rPr>
          <w:rFonts w:asciiTheme="minorHAnsi" w:hAnsiTheme="minorHAnsi"/>
        </w:rPr>
      </w:pPr>
      <w:r w:rsidRPr="0077318F">
        <w:rPr>
          <w:rFonts w:asciiTheme="minorHAnsi" w:hAnsiTheme="minorHAnsi"/>
        </w:rPr>
        <w:t>Positive</w:t>
      </w:r>
      <w:r>
        <w:rPr>
          <w:rFonts w:asciiTheme="minorHAnsi" w:hAnsiTheme="minorHAnsi"/>
        </w:rPr>
        <w:t>.</w:t>
      </w:r>
    </w:p>
    <w:p w14:paraId="7CB90C6E" w14:textId="77777777" w:rsidR="00770F75" w:rsidRPr="0077318F" w:rsidRDefault="00770F75" w:rsidP="00770F75">
      <w:pPr>
        <w:pStyle w:val="ListParagraph"/>
        <w:ind w:left="0"/>
        <w:rPr>
          <w:rFonts w:asciiTheme="minorHAnsi" w:hAnsiTheme="minorHAnsi"/>
        </w:rPr>
      </w:pPr>
    </w:p>
    <w:p w14:paraId="621EC701" w14:textId="74544C61" w:rsidR="00770F75" w:rsidRDefault="00770F75" w:rsidP="00682AA1">
      <w:pPr>
        <w:pStyle w:val="ListParagraph"/>
        <w:numPr>
          <w:ilvl w:val="0"/>
          <w:numId w:val="8"/>
        </w:numPr>
        <w:ind w:left="0" w:firstLine="0"/>
        <w:rPr>
          <w:rFonts w:asciiTheme="minorHAnsi" w:hAnsiTheme="minorHAnsi"/>
        </w:rPr>
      </w:pPr>
      <w:r w:rsidRPr="005521CD">
        <w:rPr>
          <w:rFonts w:asciiTheme="minorHAnsi" w:hAnsiTheme="minorHAnsi"/>
        </w:rPr>
        <w:t xml:space="preserve">Consider the following events that change </w:t>
      </w:r>
      <w:ins w:id="1" w:author="Unknown">
        <w:r w:rsidR="00B8231A" w:rsidRPr="00B8231A">
          <w:rPr>
            <w:rFonts w:asciiTheme="minorHAnsi" w:hAnsiTheme="minorHAnsi"/>
          </w:rPr>
          <w:t>prices as described in</w:t>
        </w:r>
      </w:ins>
      <w:r w:rsidR="00B8231A">
        <w:rPr>
          <w:rFonts w:asciiTheme="minorHAnsi" w:hAnsiTheme="minorHAnsi"/>
        </w:rPr>
        <w:t xml:space="preserve"> Table 1P-4</w:t>
      </w:r>
      <w:r w:rsidRPr="005521CD">
        <w:rPr>
          <w:rFonts w:asciiTheme="minorHAnsi" w:hAnsiTheme="minorHAnsi"/>
        </w:rPr>
        <w:t xml:space="preserve">. For each one, say whether the opportunity cost of consuming the affected good increases or decreases.  </w:t>
      </w:r>
      <w:r w:rsidRPr="002534CB">
        <w:rPr>
          <w:rFonts w:asciiTheme="minorHAnsi" w:hAnsiTheme="minorHAnsi"/>
          <w:b/>
        </w:rPr>
        <w:t>[LO 1.3]</w:t>
      </w:r>
    </w:p>
    <w:p w14:paraId="51C552B2" w14:textId="77777777" w:rsidR="00770F75" w:rsidRPr="0077318F" w:rsidRDefault="00770F75" w:rsidP="00770F75">
      <w:pPr>
        <w:pStyle w:val="ListParagraph"/>
        <w:rPr>
          <w:rFonts w:asciiTheme="minorHAnsi" w:hAnsiTheme="minorHAnsi"/>
        </w:rPr>
      </w:pPr>
      <w:r>
        <w:rPr>
          <w:noProof/>
        </w:rPr>
        <w:lastRenderedPageBreak/>
        <w:drawing>
          <wp:inline distT="0" distB="0" distL="0" distR="0" wp14:anchorId="49E7964D" wp14:editId="547DEEB3">
            <wp:extent cx="3429000" cy="1962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429000" cy="1962150"/>
                    </a:xfrm>
                    <a:prstGeom prst="rect">
                      <a:avLst/>
                    </a:prstGeom>
                  </pic:spPr>
                </pic:pic>
              </a:graphicData>
            </a:graphic>
          </wp:inline>
        </w:drawing>
      </w:r>
    </w:p>
    <w:p w14:paraId="1A024EA2" w14:textId="77777777" w:rsidR="00770F75" w:rsidRPr="002534CB" w:rsidRDefault="00770F75" w:rsidP="00770F75">
      <w:pPr>
        <w:pStyle w:val="ListParagraph"/>
        <w:ind w:left="0" w:firstLine="360"/>
        <w:rPr>
          <w:rFonts w:asciiTheme="minorHAnsi" w:hAnsiTheme="minorHAnsi"/>
          <w:b/>
        </w:rPr>
      </w:pPr>
      <w:r w:rsidRPr="002534CB">
        <w:rPr>
          <w:rFonts w:asciiTheme="minorHAnsi" w:hAnsiTheme="minorHAnsi"/>
          <w:b/>
        </w:rPr>
        <w:t xml:space="preserve">Answer: </w:t>
      </w:r>
    </w:p>
    <w:p w14:paraId="658F59C4" w14:textId="77777777" w:rsidR="00770F75" w:rsidRPr="0077318F" w:rsidRDefault="00770F75" w:rsidP="00770F75">
      <w:pPr>
        <w:pStyle w:val="ListParagraph"/>
        <w:tabs>
          <w:tab w:val="left" w:pos="720"/>
        </w:tabs>
        <w:ind w:left="0" w:firstLine="360"/>
        <w:rPr>
          <w:rFonts w:asciiTheme="minorHAnsi" w:hAnsiTheme="minorHAnsi"/>
        </w:rPr>
      </w:pPr>
      <w:r>
        <w:rPr>
          <w:rFonts w:asciiTheme="minorHAnsi" w:hAnsiTheme="minorHAnsi"/>
        </w:rPr>
        <w:t xml:space="preserve">a. </w:t>
      </w:r>
      <w:r>
        <w:rPr>
          <w:rFonts w:asciiTheme="minorHAnsi" w:hAnsiTheme="minorHAnsi"/>
        </w:rPr>
        <w:tab/>
        <w:t>Decreases.</w:t>
      </w:r>
    </w:p>
    <w:p w14:paraId="4773A7E4" w14:textId="77777777" w:rsidR="00770F75" w:rsidRPr="0077318F" w:rsidRDefault="00770F75" w:rsidP="00682AA1">
      <w:pPr>
        <w:pStyle w:val="ListParagraph"/>
        <w:numPr>
          <w:ilvl w:val="0"/>
          <w:numId w:val="14"/>
        </w:numPr>
        <w:rPr>
          <w:rFonts w:asciiTheme="minorHAnsi" w:hAnsiTheme="minorHAnsi"/>
        </w:rPr>
      </w:pPr>
      <w:r>
        <w:rPr>
          <w:rFonts w:asciiTheme="minorHAnsi" w:hAnsiTheme="minorHAnsi"/>
        </w:rPr>
        <w:t>Increases</w:t>
      </w:r>
      <w:r w:rsidRPr="0077318F">
        <w:rPr>
          <w:rFonts w:asciiTheme="minorHAnsi" w:hAnsiTheme="minorHAnsi"/>
        </w:rPr>
        <w:t>.</w:t>
      </w:r>
    </w:p>
    <w:p w14:paraId="3AFCC10D" w14:textId="77777777" w:rsidR="00770F75" w:rsidRPr="0077318F" w:rsidRDefault="00770F75" w:rsidP="00682AA1">
      <w:pPr>
        <w:pStyle w:val="ListParagraph"/>
        <w:numPr>
          <w:ilvl w:val="0"/>
          <w:numId w:val="14"/>
        </w:numPr>
        <w:rPr>
          <w:rFonts w:asciiTheme="minorHAnsi" w:hAnsiTheme="minorHAnsi"/>
        </w:rPr>
      </w:pPr>
      <w:r>
        <w:rPr>
          <w:rFonts w:asciiTheme="minorHAnsi" w:hAnsiTheme="minorHAnsi"/>
        </w:rPr>
        <w:t>Increases.</w:t>
      </w:r>
    </w:p>
    <w:p w14:paraId="0D86E6CB" w14:textId="77777777" w:rsidR="00770F75" w:rsidRPr="0077318F" w:rsidRDefault="00770F75" w:rsidP="00682AA1">
      <w:pPr>
        <w:pStyle w:val="ListParagraph"/>
        <w:numPr>
          <w:ilvl w:val="0"/>
          <w:numId w:val="14"/>
        </w:numPr>
        <w:rPr>
          <w:rFonts w:asciiTheme="minorHAnsi" w:hAnsiTheme="minorHAnsi"/>
        </w:rPr>
      </w:pPr>
      <w:r>
        <w:rPr>
          <w:rFonts w:asciiTheme="minorHAnsi" w:hAnsiTheme="minorHAnsi"/>
        </w:rPr>
        <w:t>Decreases.</w:t>
      </w:r>
    </w:p>
    <w:p w14:paraId="0B50AFC6" w14:textId="77777777" w:rsidR="00770F75" w:rsidRPr="0077318F" w:rsidRDefault="00770F75" w:rsidP="00770F75">
      <w:pPr>
        <w:pStyle w:val="ListParagraph"/>
        <w:ind w:left="0"/>
        <w:rPr>
          <w:rFonts w:asciiTheme="minorHAnsi" w:hAnsiTheme="minorHAnsi"/>
        </w:rPr>
      </w:pPr>
    </w:p>
    <w:p w14:paraId="3173F0FC" w14:textId="31117D77" w:rsidR="00770F75" w:rsidRDefault="00770F75" w:rsidP="00682AA1">
      <w:pPr>
        <w:pStyle w:val="ListParagraph"/>
        <w:numPr>
          <w:ilvl w:val="0"/>
          <w:numId w:val="9"/>
        </w:numPr>
        <w:ind w:left="0" w:firstLine="0"/>
        <w:rPr>
          <w:rFonts w:asciiTheme="minorHAnsi" w:hAnsiTheme="minorHAnsi"/>
        </w:rPr>
      </w:pPr>
      <w:r w:rsidRPr="005521CD">
        <w:rPr>
          <w:rFonts w:asciiTheme="minorHAnsi" w:hAnsiTheme="minorHAnsi"/>
        </w:rPr>
        <w:t>Your best fri</w:t>
      </w:r>
      <w:r w:rsidR="00B8231A">
        <w:rPr>
          <w:rFonts w:asciiTheme="minorHAnsi" w:hAnsiTheme="minorHAnsi"/>
        </w:rPr>
        <w:t>end has an idea for a drive-through</w:t>
      </w:r>
      <w:r w:rsidRPr="005521CD">
        <w:rPr>
          <w:rFonts w:asciiTheme="minorHAnsi" w:hAnsiTheme="minorHAnsi"/>
        </w:rPr>
        <w:t xml:space="preserve"> bar. Indicate the best explanation for why others have not taken advantage of her idea: true innovation, market failure, </w:t>
      </w:r>
      <w:r>
        <w:rPr>
          <w:rFonts w:asciiTheme="minorHAnsi" w:hAnsiTheme="minorHAnsi"/>
        </w:rPr>
        <w:t>government intervention,</w:t>
      </w:r>
      <w:r w:rsidR="00B8231A">
        <w:rPr>
          <w:rFonts w:asciiTheme="minorHAnsi" w:hAnsiTheme="minorHAnsi"/>
        </w:rPr>
        <w:t xml:space="preserve"> or</w:t>
      </w:r>
      <w:r>
        <w:rPr>
          <w:rFonts w:asciiTheme="minorHAnsi" w:hAnsiTheme="minorHAnsi"/>
        </w:rPr>
        <w:t xml:space="preserve"> </w:t>
      </w:r>
      <w:proofErr w:type="spellStart"/>
      <w:r>
        <w:rPr>
          <w:rFonts w:asciiTheme="minorHAnsi" w:hAnsiTheme="minorHAnsi"/>
        </w:rPr>
        <w:t>unprof</w:t>
      </w:r>
      <w:r w:rsidR="00B8231A">
        <w:rPr>
          <w:rFonts w:asciiTheme="minorHAnsi" w:hAnsiTheme="minorHAnsi"/>
        </w:rPr>
        <w:t>itablity</w:t>
      </w:r>
      <w:proofErr w:type="spellEnd"/>
      <w:r w:rsidRPr="005521CD">
        <w:rPr>
          <w:rFonts w:asciiTheme="minorHAnsi" w:hAnsiTheme="minorHAnsi"/>
        </w:rPr>
        <w:t xml:space="preserve">.  </w:t>
      </w:r>
      <w:r w:rsidRPr="002534CB">
        <w:rPr>
          <w:rFonts w:asciiTheme="minorHAnsi" w:hAnsiTheme="minorHAnsi"/>
          <w:b/>
        </w:rPr>
        <w:t>[LO 1.4]</w:t>
      </w:r>
    </w:p>
    <w:p w14:paraId="47F0B3E9" w14:textId="77777777" w:rsidR="00770F75" w:rsidRDefault="00770F75" w:rsidP="00770F75">
      <w:pPr>
        <w:pStyle w:val="ListParagraph"/>
        <w:ind w:left="0"/>
        <w:rPr>
          <w:rFonts w:asciiTheme="minorHAnsi" w:hAnsiTheme="minorHAnsi"/>
        </w:rPr>
      </w:pPr>
    </w:p>
    <w:p w14:paraId="7832CC9B" w14:textId="77777777" w:rsidR="00770F75" w:rsidRPr="0077318F" w:rsidRDefault="00770F75" w:rsidP="00770F75">
      <w:pPr>
        <w:pStyle w:val="ListParagraph"/>
        <w:ind w:left="0" w:firstLine="360"/>
        <w:rPr>
          <w:rFonts w:asciiTheme="minorHAnsi" w:hAnsiTheme="minorHAnsi"/>
        </w:rPr>
      </w:pPr>
      <w:r w:rsidRPr="002534CB">
        <w:rPr>
          <w:rFonts w:asciiTheme="minorHAnsi" w:hAnsiTheme="minorHAnsi"/>
          <w:b/>
        </w:rPr>
        <w:t>Answer:</w:t>
      </w:r>
      <w:r>
        <w:rPr>
          <w:rFonts w:asciiTheme="minorHAnsi" w:hAnsiTheme="minorHAnsi"/>
        </w:rPr>
        <w:t xml:space="preserve"> </w:t>
      </w:r>
      <w:r>
        <w:rPr>
          <w:rFonts w:asciiTheme="minorHAnsi" w:hAnsiTheme="minorHAnsi"/>
          <w:i/>
        </w:rPr>
        <w:t>Government i</w:t>
      </w:r>
      <w:r w:rsidRPr="002534CB">
        <w:rPr>
          <w:rFonts w:asciiTheme="minorHAnsi" w:hAnsiTheme="minorHAnsi"/>
          <w:i/>
        </w:rPr>
        <w:t>ntervention.</w:t>
      </w:r>
      <w:r>
        <w:rPr>
          <w:rFonts w:asciiTheme="minorHAnsi" w:hAnsiTheme="minorHAnsi"/>
        </w:rPr>
        <w:t xml:space="preserve"> In most places, drive-thru</w:t>
      </w:r>
      <w:r w:rsidRPr="0077318F">
        <w:rPr>
          <w:rFonts w:asciiTheme="minorHAnsi" w:hAnsiTheme="minorHAnsi"/>
        </w:rPr>
        <w:t xml:space="preserve"> bars are (wisely) illegal.</w:t>
      </w:r>
    </w:p>
    <w:p w14:paraId="4FE043C7" w14:textId="77777777" w:rsidR="00770F75" w:rsidRPr="0077318F" w:rsidRDefault="00770F75" w:rsidP="00770F75">
      <w:pPr>
        <w:rPr>
          <w:rFonts w:asciiTheme="minorHAnsi" w:hAnsiTheme="minorHAnsi"/>
        </w:rPr>
      </w:pPr>
    </w:p>
    <w:p w14:paraId="699511AA" w14:textId="487E3EEF" w:rsidR="00770F75" w:rsidRDefault="00770F75" w:rsidP="00682AA1">
      <w:pPr>
        <w:pStyle w:val="ListParagraph"/>
        <w:numPr>
          <w:ilvl w:val="0"/>
          <w:numId w:val="9"/>
        </w:numPr>
        <w:ind w:left="0" w:firstLine="0"/>
        <w:rPr>
          <w:rFonts w:asciiTheme="minorHAnsi" w:hAnsiTheme="minorHAnsi"/>
        </w:rPr>
      </w:pPr>
      <w:r w:rsidRPr="005521CD">
        <w:rPr>
          <w:rFonts w:asciiTheme="minorHAnsi" w:hAnsiTheme="minorHAnsi"/>
        </w:rPr>
        <w:t xml:space="preserve">Your best friend has an idea for a long-distance car service to drive people across the country. Indicate the best explanation for why others have not taken advantage of her idea: true </w:t>
      </w:r>
      <w:proofErr w:type="spellStart"/>
      <w:r w:rsidRPr="005521CD">
        <w:rPr>
          <w:rFonts w:asciiTheme="minorHAnsi" w:hAnsiTheme="minorHAnsi"/>
        </w:rPr>
        <w:t>innova-tion</w:t>
      </w:r>
      <w:proofErr w:type="spellEnd"/>
      <w:r w:rsidRPr="005521CD">
        <w:rPr>
          <w:rFonts w:asciiTheme="minorHAnsi" w:hAnsiTheme="minorHAnsi"/>
        </w:rPr>
        <w:t xml:space="preserve">, market failure, intervention, </w:t>
      </w:r>
      <w:r w:rsidR="00B8231A">
        <w:rPr>
          <w:rFonts w:asciiTheme="minorHAnsi" w:hAnsiTheme="minorHAnsi"/>
        </w:rPr>
        <w:t xml:space="preserve">or </w:t>
      </w:r>
      <w:proofErr w:type="spellStart"/>
      <w:r w:rsidR="00B8231A">
        <w:rPr>
          <w:rFonts w:asciiTheme="minorHAnsi" w:hAnsiTheme="minorHAnsi"/>
        </w:rPr>
        <w:t>unprofitablity</w:t>
      </w:r>
      <w:proofErr w:type="spellEnd"/>
      <w:r w:rsidRPr="005521CD">
        <w:rPr>
          <w:rFonts w:asciiTheme="minorHAnsi" w:hAnsiTheme="minorHAnsi"/>
        </w:rPr>
        <w:t>.</w:t>
      </w:r>
      <w:r>
        <w:rPr>
          <w:rFonts w:asciiTheme="minorHAnsi" w:hAnsiTheme="minorHAnsi"/>
        </w:rPr>
        <w:t xml:space="preserve"> </w:t>
      </w:r>
      <w:r w:rsidRPr="005521CD">
        <w:rPr>
          <w:rFonts w:asciiTheme="minorHAnsi" w:hAnsiTheme="minorHAnsi"/>
        </w:rPr>
        <w:t xml:space="preserve"> </w:t>
      </w:r>
      <w:r w:rsidRPr="000A4BCA">
        <w:rPr>
          <w:rFonts w:asciiTheme="minorHAnsi" w:hAnsiTheme="minorHAnsi"/>
          <w:b/>
        </w:rPr>
        <w:t>[LO 1.4]</w:t>
      </w:r>
    </w:p>
    <w:p w14:paraId="16D3A7F0" w14:textId="77777777" w:rsidR="00770F75" w:rsidRDefault="00770F75" w:rsidP="00770F75">
      <w:pPr>
        <w:pStyle w:val="ListParagraph"/>
        <w:ind w:left="0"/>
        <w:rPr>
          <w:rFonts w:asciiTheme="minorHAnsi" w:hAnsiTheme="minorHAnsi"/>
        </w:rPr>
      </w:pPr>
    </w:p>
    <w:p w14:paraId="50DE5B5B" w14:textId="77777777" w:rsidR="00770F75" w:rsidRPr="0077318F" w:rsidRDefault="00770F75" w:rsidP="00770F75">
      <w:pPr>
        <w:pStyle w:val="ListParagraph"/>
        <w:ind w:left="360"/>
        <w:rPr>
          <w:rFonts w:asciiTheme="minorHAnsi" w:hAnsiTheme="minorHAnsi"/>
        </w:rPr>
      </w:pPr>
      <w:r w:rsidRPr="000A4BCA">
        <w:rPr>
          <w:rFonts w:asciiTheme="minorHAnsi" w:hAnsiTheme="minorHAnsi"/>
          <w:b/>
        </w:rPr>
        <w:t>Answer:</w:t>
      </w:r>
      <w:r>
        <w:rPr>
          <w:rFonts w:asciiTheme="minorHAnsi" w:hAnsiTheme="minorHAnsi"/>
        </w:rPr>
        <w:t xml:space="preserve"> </w:t>
      </w:r>
      <w:r w:rsidRPr="000A4BCA">
        <w:rPr>
          <w:rFonts w:asciiTheme="minorHAnsi" w:hAnsiTheme="minorHAnsi"/>
          <w:i/>
        </w:rPr>
        <w:t>Unprofitable.</w:t>
      </w:r>
      <w:r w:rsidRPr="0077318F">
        <w:rPr>
          <w:rFonts w:asciiTheme="minorHAnsi" w:hAnsiTheme="minorHAnsi"/>
        </w:rPr>
        <w:t xml:space="preserve"> There are alternatives for customers that can be cheaper than car service. For example, buses can offer cheaper prices than a car service could. While a car is less costly to operate than a bus, a bus can more than make up the difference in operation cost by accommodating many more passengers.</w:t>
      </w:r>
    </w:p>
    <w:p w14:paraId="7D63A299" w14:textId="77777777" w:rsidR="00770F75" w:rsidRPr="0077318F" w:rsidRDefault="00770F75" w:rsidP="00770F75">
      <w:pPr>
        <w:pStyle w:val="ListParagraph"/>
        <w:ind w:left="0"/>
        <w:rPr>
          <w:rFonts w:asciiTheme="minorHAnsi" w:hAnsiTheme="minorHAnsi"/>
        </w:rPr>
      </w:pPr>
    </w:p>
    <w:p w14:paraId="7261C10A" w14:textId="0288785D" w:rsidR="00770F75" w:rsidRDefault="00770F75" w:rsidP="00682AA1">
      <w:pPr>
        <w:pStyle w:val="ListParagraph"/>
        <w:numPr>
          <w:ilvl w:val="0"/>
          <w:numId w:val="10"/>
        </w:numPr>
        <w:ind w:left="0" w:firstLine="0"/>
        <w:rPr>
          <w:rFonts w:asciiTheme="minorHAnsi" w:hAnsiTheme="minorHAnsi"/>
        </w:rPr>
      </w:pPr>
      <w:r w:rsidRPr="005521CD">
        <w:rPr>
          <w:rFonts w:asciiTheme="minorHAnsi" w:hAnsiTheme="minorHAnsi"/>
        </w:rPr>
        <w:t>Determine whet</w:t>
      </w:r>
      <w:r>
        <w:rPr>
          <w:rFonts w:asciiTheme="minorHAnsi" w:hAnsiTheme="minorHAnsi"/>
        </w:rPr>
        <w:t>her each of the following ques</w:t>
      </w:r>
      <w:r w:rsidRPr="005521CD">
        <w:rPr>
          <w:rFonts w:asciiTheme="minorHAnsi" w:hAnsiTheme="minorHAnsi"/>
        </w:rPr>
        <w:t>tionable statemen</w:t>
      </w:r>
      <w:r>
        <w:rPr>
          <w:rFonts w:asciiTheme="minorHAnsi" w:hAnsiTheme="minorHAnsi"/>
        </w:rPr>
        <w:t xml:space="preserve">ts is best explained by </w:t>
      </w:r>
      <w:r w:rsidR="00B8231A">
        <w:rPr>
          <w:rFonts w:asciiTheme="minorHAnsi" w:hAnsiTheme="minorHAnsi"/>
        </w:rPr>
        <w:t>coincidence</w:t>
      </w:r>
      <w:r w:rsidRPr="005521CD">
        <w:rPr>
          <w:rFonts w:asciiTheme="minorHAnsi" w:hAnsiTheme="minorHAnsi"/>
        </w:rPr>
        <w:t xml:space="preserve">, an omitted variable, or reverse causation.  </w:t>
      </w:r>
      <w:r w:rsidRPr="000A4BCA">
        <w:rPr>
          <w:rFonts w:asciiTheme="minorHAnsi" w:hAnsiTheme="minorHAnsi"/>
          <w:b/>
        </w:rPr>
        <w:t>[LO 1.5]</w:t>
      </w:r>
    </w:p>
    <w:p w14:paraId="2B378768" w14:textId="66EF39C7" w:rsidR="00770F75" w:rsidRDefault="00770F75" w:rsidP="00770F75">
      <w:pPr>
        <w:pStyle w:val="ListParagraph"/>
        <w:tabs>
          <w:tab w:val="left" w:pos="360"/>
        </w:tabs>
        <w:ind w:left="0"/>
        <w:rPr>
          <w:rFonts w:asciiTheme="minorHAnsi" w:hAnsiTheme="minorHAnsi"/>
        </w:rPr>
      </w:pPr>
      <w:r w:rsidRPr="005521CD">
        <w:rPr>
          <w:rFonts w:asciiTheme="minorHAnsi" w:hAnsiTheme="minorHAnsi"/>
        </w:rPr>
        <w:t xml:space="preserve">a. </w:t>
      </w:r>
      <w:r>
        <w:rPr>
          <w:rFonts w:asciiTheme="minorHAnsi" w:hAnsiTheme="minorHAnsi"/>
        </w:rPr>
        <w:tab/>
      </w:r>
      <w:r w:rsidRPr="005521CD">
        <w:rPr>
          <w:rFonts w:asciiTheme="minorHAnsi" w:hAnsiTheme="minorHAnsi"/>
        </w:rPr>
        <w:t>In cities that have more poli</w:t>
      </w:r>
      <w:r>
        <w:rPr>
          <w:rFonts w:asciiTheme="minorHAnsi" w:hAnsiTheme="minorHAnsi"/>
        </w:rPr>
        <w:t xml:space="preserve">ce, crime rates are higher. </w:t>
      </w:r>
    </w:p>
    <w:p w14:paraId="0C52747B" w14:textId="3C0D57D4" w:rsidR="00770F75" w:rsidRDefault="00770F75" w:rsidP="00770F75">
      <w:pPr>
        <w:pStyle w:val="ListParagraph"/>
        <w:tabs>
          <w:tab w:val="left" w:pos="360"/>
        </w:tabs>
        <w:ind w:left="0"/>
        <w:rPr>
          <w:rFonts w:asciiTheme="minorHAnsi" w:hAnsiTheme="minorHAnsi"/>
        </w:rPr>
      </w:pPr>
      <w:r w:rsidRPr="005521CD">
        <w:rPr>
          <w:rFonts w:asciiTheme="minorHAnsi" w:hAnsiTheme="minorHAnsi"/>
        </w:rPr>
        <w:t xml:space="preserve">b. </w:t>
      </w:r>
      <w:r>
        <w:rPr>
          <w:rFonts w:asciiTheme="minorHAnsi" w:hAnsiTheme="minorHAnsi"/>
        </w:rPr>
        <w:tab/>
      </w:r>
      <w:r w:rsidRPr="005521CD">
        <w:rPr>
          <w:rFonts w:asciiTheme="minorHAnsi" w:hAnsiTheme="minorHAnsi"/>
        </w:rPr>
        <w:t xml:space="preserve">Many retired people live in states where everyone uses air conditioning during the summer. c. </w:t>
      </w:r>
      <w:r>
        <w:rPr>
          <w:rFonts w:asciiTheme="minorHAnsi" w:hAnsiTheme="minorHAnsi"/>
        </w:rPr>
        <w:tab/>
      </w:r>
      <w:r w:rsidRPr="005521CD">
        <w:rPr>
          <w:rFonts w:asciiTheme="minorHAnsi" w:hAnsiTheme="minorHAnsi"/>
        </w:rPr>
        <w:t>More people come down with the flu during the Wint</w:t>
      </w:r>
      <w:r>
        <w:rPr>
          <w:rFonts w:asciiTheme="minorHAnsi" w:hAnsiTheme="minorHAnsi"/>
        </w:rPr>
        <w:t>er Olympics than during the Sum</w:t>
      </w:r>
      <w:r w:rsidRPr="005521CD">
        <w:rPr>
          <w:rFonts w:asciiTheme="minorHAnsi" w:hAnsiTheme="minorHAnsi"/>
        </w:rPr>
        <w:t xml:space="preserve">mer Olympics. </w:t>
      </w:r>
    </w:p>
    <w:p w14:paraId="524B420A" w14:textId="77777777" w:rsidR="00770F75" w:rsidRPr="0077318F" w:rsidRDefault="00770F75" w:rsidP="00770F75">
      <w:pPr>
        <w:pStyle w:val="ListParagraph"/>
        <w:tabs>
          <w:tab w:val="left" w:pos="360"/>
        </w:tabs>
        <w:ind w:left="0"/>
        <w:rPr>
          <w:rFonts w:asciiTheme="minorHAnsi" w:hAnsiTheme="minorHAnsi"/>
        </w:rPr>
      </w:pPr>
      <w:r w:rsidRPr="005521CD">
        <w:rPr>
          <w:rFonts w:asciiTheme="minorHAnsi" w:hAnsiTheme="minorHAnsi"/>
        </w:rPr>
        <w:t xml:space="preserve">d. </w:t>
      </w:r>
      <w:r>
        <w:rPr>
          <w:rFonts w:asciiTheme="minorHAnsi" w:hAnsiTheme="minorHAnsi"/>
        </w:rPr>
        <w:tab/>
      </w:r>
      <w:r w:rsidRPr="005521CD">
        <w:rPr>
          <w:rFonts w:asciiTheme="minorHAnsi" w:hAnsiTheme="minorHAnsi"/>
        </w:rPr>
        <w:t>For the last five years, Punxsutawney Phil has seen his shadow on Groundhog Day, and spring has come late.</w:t>
      </w:r>
    </w:p>
    <w:p w14:paraId="2C314BAE" w14:textId="77777777" w:rsidR="00770F75" w:rsidRDefault="00770F75" w:rsidP="00770F75">
      <w:pPr>
        <w:pStyle w:val="ListParagraph"/>
        <w:ind w:left="0"/>
        <w:rPr>
          <w:rFonts w:asciiTheme="minorHAnsi" w:hAnsiTheme="minorHAnsi"/>
        </w:rPr>
      </w:pPr>
    </w:p>
    <w:p w14:paraId="7A312813" w14:textId="77777777" w:rsidR="00770F75" w:rsidRPr="000A4BCA" w:rsidRDefault="00770F75" w:rsidP="00770F75">
      <w:pPr>
        <w:pStyle w:val="ListParagraph"/>
        <w:ind w:left="0" w:firstLine="360"/>
        <w:rPr>
          <w:rFonts w:asciiTheme="minorHAnsi" w:hAnsiTheme="minorHAnsi"/>
          <w:b/>
        </w:rPr>
      </w:pPr>
      <w:r w:rsidRPr="000A4BCA">
        <w:rPr>
          <w:rFonts w:asciiTheme="minorHAnsi" w:hAnsiTheme="minorHAnsi"/>
          <w:b/>
        </w:rPr>
        <w:t xml:space="preserve">Answer: </w:t>
      </w:r>
    </w:p>
    <w:p w14:paraId="4ADB6740" w14:textId="3086CB61" w:rsidR="00770F75" w:rsidRPr="0077318F" w:rsidRDefault="00770F75" w:rsidP="0075667B">
      <w:pPr>
        <w:pStyle w:val="ListParagraph"/>
        <w:tabs>
          <w:tab w:val="left" w:pos="720"/>
        </w:tabs>
        <w:ind w:left="360"/>
        <w:rPr>
          <w:rFonts w:asciiTheme="minorHAnsi" w:hAnsiTheme="minorHAnsi"/>
        </w:rPr>
      </w:pPr>
      <w:r>
        <w:rPr>
          <w:rFonts w:asciiTheme="minorHAnsi" w:hAnsiTheme="minorHAnsi"/>
        </w:rPr>
        <w:t xml:space="preserve">a. </w:t>
      </w:r>
      <w:r>
        <w:rPr>
          <w:rFonts w:asciiTheme="minorHAnsi" w:hAnsiTheme="minorHAnsi"/>
        </w:rPr>
        <w:tab/>
      </w:r>
      <w:r w:rsidR="0075667B" w:rsidRPr="0075667B">
        <w:rPr>
          <w:rFonts w:asciiTheme="minorHAnsi" w:hAnsiTheme="minorHAnsi"/>
        </w:rPr>
        <w:t>Reverse causation: Cities with higher crime rates will tend to have larger police departments.</w:t>
      </w:r>
    </w:p>
    <w:p w14:paraId="5E14CFF3" w14:textId="6F43D49F" w:rsidR="00770F75" w:rsidRPr="0077318F" w:rsidRDefault="00770F75" w:rsidP="0075667B">
      <w:pPr>
        <w:pStyle w:val="ListParagraph"/>
        <w:numPr>
          <w:ilvl w:val="0"/>
          <w:numId w:val="15"/>
        </w:numPr>
        <w:rPr>
          <w:rFonts w:asciiTheme="minorHAnsi" w:hAnsiTheme="minorHAnsi"/>
        </w:rPr>
      </w:pPr>
      <w:r w:rsidRPr="0077318F">
        <w:rPr>
          <w:rFonts w:asciiTheme="minorHAnsi" w:hAnsiTheme="minorHAnsi"/>
        </w:rPr>
        <w:lastRenderedPageBreak/>
        <w:t>Omitted variable</w:t>
      </w:r>
      <w:r w:rsidR="0075667B">
        <w:rPr>
          <w:rFonts w:asciiTheme="minorHAnsi" w:hAnsiTheme="minorHAnsi"/>
        </w:rPr>
        <w:t xml:space="preserve">: </w:t>
      </w:r>
      <w:r w:rsidR="0075667B" w:rsidRPr="0075667B">
        <w:rPr>
          <w:rFonts w:asciiTheme="minorHAnsi" w:hAnsiTheme="minorHAnsi"/>
        </w:rPr>
        <w:t>Having a large number of retired people live in a state does not cause everyone to use their air conditioner. Retired people tend to move to warmer states and living in a warm-weather state causes everyone to use air conditioning in the summer.</w:t>
      </w:r>
    </w:p>
    <w:p w14:paraId="1B6889CA" w14:textId="77777777" w:rsidR="0075667B" w:rsidRDefault="00770F75" w:rsidP="0075667B">
      <w:pPr>
        <w:pStyle w:val="ListParagraph"/>
        <w:numPr>
          <w:ilvl w:val="0"/>
          <w:numId w:val="15"/>
        </w:numPr>
        <w:rPr>
          <w:rFonts w:asciiTheme="minorHAnsi" w:hAnsiTheme="minorHAnsi"/>
        </w:rPr>
      </w:pPr>
      <w:r w:rsidRPr="0077318F">
        <w:rPr>
          <w:rFonts w:asciiTheme="minorHAnsi" w:hAnsiTheme="minorHAnsi"/>
        </w:rPr>
        <w:t>Correlation without causation</w:t>
      </w:r>
      <w:r w:rsidR="0075667B">
        <w:rPr>
          <w:rFonts w:asciiTheme="minorHAnsi" w:hAnsiTheme="minorHAnsi"/>
        </w:rPr>
        <w:t xml:space="preserve">: </w:t>
      </w:r>
      <w:r w:rsidR="0075667B" w:rsidRPr="0075667B">
        <w:rPr>
          <w:rFonts w:asciiTheme="minorHAnsi" w:hAnsiTheme="minorHAnsi"/>
        </w:rPr>
        <w:t xml:space="preserve">The Winter Olympics do not cause the flu. The flu season falls during </w:t>
      </w:r>
      <w:proofErr w:type="gramStart"/>
      <w:r w:rsidR="0075667B" w:rsidRPr="0075667B">
        <w:rPr>
          <w:rFonts w:asciiTheme="minorHAnsi" w:hAnsiTheme="minorHAnsi"/>
        </w:rPr>
        <w:t>Winter</w:t>
      </w:r>
      <w:proofErr w:type="gramEnd"/>
      <w:r w:rsidR="0075667B" w:rsidRPr="0075667B">
        <w:rPr>
          <w:rFonts w:asciiTheme="minorHAnsi" w:hAnsiTheme="minorHAnsi"/>
        </w:rPr>
        <w:t xml:space="preserve"> months, which increases the incidence of flu cases at the Winter Olympics vs. the Summer.</w:t>
      </w:r>
    </w:p>
    <w:p w14:paraId="5D31BF33" w14:textId="147ABF96" w:rsidR="00770F75" w:rsidRDefault="0075667B" w:rsidP="0075667B">
      <w:pPr>
        <w:pStyle w:val="ListParagraph"/>
        <w:numPr>
          <w:ilvl w:val="0"/>
          <w:numId w:val="15"/>
        </w:numPr>
        <w:rPr>
          <w:rFonts w:asciiTheme="minorHAnsi" w:hAnsiTheme="minorHAnsi"/>
        </w:rPr>
      </w:pPr>
      <w:r w:rsidRPr="0075667B">
        <w:rPr>
          <w:rFonts w:asciiTheme="minorHAnsi" w:hAnsiTheme="minorHAnsi"/>
        </w:rPr>
        <w:t>Coincidence: There is no plausible cause-and-effect relationship here.</w:t>
      </w:r>
    </w:p>
    <w:p w14:paraId="44148F9F" w14:textId="77777777" w:rsidR="0075667B" w:rsidRPr="0075667B" w:rsidRDefault="0075667B" w:rsidP="0075667B">
      <w:pPr>
        <w:pStyle w:val="ListParagraph"/>
        <w:rPr>
          <w:rFonts w:asciiTheme="minorHAnsi" w:hAnsiTheme="minorHAnsi"/>
        </w:rPr>
      </w:pPr>
    </w:p>
    <w:p w14:paraId="5880F4D9" w14:textId="0E4607A9" w:rsidR="00770F75" w:rsidRDefault="00770F75" w:rsidP="00682AA1">
      <w:pPr>
        <w:pStyle w:val="ListParagraph"/>
        <w:numPr>
          <w:ilvl w:val="0"/>
          <w:numId w:val="10"/>
        </w:numPr>
        <w:ind w:left="0" w:firstLine="0"/>
        <w:rPr>
          <w:rFonts w:asciiTheme="minorHAnsi" w:hAnsiTheme="minorHAnsi"/>
        </w:rPr>
      </w:pPr>
      <w:r w:rsidRPr="005521CD">
        <w:rPr>
          <w:rFonts w:asciiTheme="minorHAnsi" w:hAnsiTheme="minorHAnsi"/>
        </w:rPr>
        <w:t>For each of the pairs below, determine whether they are positivel</w:t>
      </w:r>
      <w:r>
        <w:rPr>
          <w:rFonts w:asciiTheme="minorHAnsi" w:hAnsiTheme="minorHAnsi"/>
        </w:rPr>
        <w:t>y correlated, negatively correl</w:t>
      </w:r>
      <w:r w:rsidRPr="005521CD">
        <w:rPr>
          <w:rFonts w:asciiTheme="minorHAnsi" w:hAnsiTheme="minorHAnsi"/>
        </w:rPr>
        <w:t xml:space="preserve">ated, or uncorrelated.  </w:t>
      </w:r>
      <w:r w:rsidRPr="000A4BCA">
        <w:rPr>
          <w:rFonts w:asciiTheme="minorHAnsi" w:hAnsiTheme="minorHAnsi"/>
          <w:b/>
        </w:rPr>
        <w:t>[LO 1.5]</w:t>
      </w:r>
      <w:r w:rsidR="00DF5F22">
        <w:rPr>
          <w:rFonts w:asciiTheme="minorHAnsi" w:hAnsiTheme="minorHAnsi"/>
        </w:rPr>
        <w:t xml:space="preserve"> </w:t>
      </w:r>
    </w:p>
    <w:p w14:paraId="663E0332" w14:textId="209BF675" w:rsidR="00770F75" w:rsidRPr="000A4BCA" w:rsidRDefault="00770F75" w:rsidP="00770F75">
      <w:pPr>
        <w:pStyle w:val="ListParagraph"/>
        <w:tabs>
          <w:tab w:val="left" w:pos="360"/>
        </w:tabs>
        <w:ind w:left="0"/>
        <w:rPr>
          <w:rFonts w:asciiTheme="minorHAnsi" w:hAnsiTheme="minorHAnsi"/>
        </w:rPr>
      </w:pPr>
      <w:r w:rsidRPr="000A4BCA">
        <w:rPr>
          <w:rFonts w:asciiTheme="minorHAnsi" w:hAnsiTheme="minorHAnsi"/>
        </w:rPr>
        <w:t xml:space="preserve">a. </w:t>
      </w:r>
      <w:r>
        <w:rPr>
          <w:rFonts w:asciiTheme="minorHAnsi" w:hAnsiTheme="minorHAnsi"/>
        </w:rPr>
        <w:tab/>
      </w:r>
      <w:r w:rsidRPr="000A4BCA">
        <w:rPr>
          <w:rFonts w:asciiTheme="minorHAnsi" w:hAnsiTheme="minorHAnsi"/>
        </w:rPr>
        <w:t>Time spent studying and test scores</w:t>
      </w:r>
      <w:r>
        <w:rPr>
          <w:rFonts w:asciiTheme="minorHAnsi" w:hAnsiTheme="minorHAnsi"/>
        </w:rPr>
        <w:t>.</w:t>
      </w:r>
      <w:r w:rsidRPr="000A4BCA">
        <w:rPr>
          <w:rFonts w:asciiTheme="minorHAnsi" w:hAnsiTheme="minorHAnsi"/>
        </w:rPr>
        <w:t xml:space="preserve"> </w:t>
      </w:r>
    </w:p>
    <w:p w14:paraId="740D7140" w14:textId="29BF07D3" w:rsidR="00770F75" w:rsidRDefault="00770F75" w:rsidP="00770F75">
      <w:pPr>
        <w:pStyle w:val="ListParagraph"/>
        <w:tabs>
          <w:tab w:val="left" w:pos="360"/>
        </w:tabs>
        <w:ind w:left="0"/>
        <w:rPr>
          <w:rFonts w:asciiTheme="minorHAnsi" w:hAnsiTheme="minorHAnsi"/>
        </w:rPr>
      </w:pPr>
      <w:r w:rsidRPr="005521CD">
        <w:rPr>
          <w:rFonts w:asciiTheme="minorHAnsi" w:hAnsiTheme="minorHAnsi"/>
        </w:rPr>
        <w:t xml:space="preserve">b. </w:t>
      </w:r>
      <w:r>
        <w:rPr>
          <w:rFonts w:asciiTheme="minorHAnsi" w:hAnsiTheme="minorHAnsi"/>
        </w:rPr>
        <w:tab/>
      </w:r>
      <w:r w:rsidRPr="005521CD">
        <w:rPr>
          <w:rFonts w:asciiTheme="minorHAnsi" w:hAnsiTheme="minorHAnsi"/>
        </w:rPr>
        <w:t>Vaccination and illness</w:t>
      </w:r>
      <w:r>
        <w:rPr>
          <w:rFonts w:asciiTheme="minorHAnsi" w:hAnsiTheme="minorHAnsi"/>
        </w:rPr>
        <w:t>.</w:t>
      </w:r>
      <w:r w:rsidRPr="005521CD">
        <w:rPr>
          <w:rFonts w:asciiTheme="minorHAnsi" w:hAnsiTheme="minorHAnsi"/>
        </w:rPr>
        <w:t xml:space="preserve"> </w:t>
      </w:r>
    </w:p>
    <w:p w14:paraId="42BE8728" w14:textId="6FE4708F" w:rsidR="00770F75" w:rsidRDefault="00770F75" w:rsidP="00770F75">
      <w:pPr>
        <w:pStyle w:val="ListParagraph"/>
        <w:tabs>
          <w:tab w:val="left" w:pos="360"/>
        </w:tabs>
        <w:ind w:left="0"/>
        <w:rPr>
          <w:rFonts w:asciiTheme="minorHAnsi" w:hAnsiTheme="minorHAnsi"/>
        </w:rPr>
      </w:pPr>
      <w:r w:rsidRPr="005521CD">
        <w:rPr>
          <w:rFonts w:asciiTheme="minorHAnsi" w:hAnsiTheme="minorHAnsi"/>
        </w:rPr>
        <w:t xml:space="preserve">c. </w:t>
      </w:r>
      <w:r>
        <w:rPr>
          <w:rFonts w:asciiTheme="minorHAnsi" w:hAnsiTheme="minorHAnsi"/>
        </w:rPr>
        <w:tab/>
      </w:r>
      <w:r w:rsidRPr="005521CD">
        <w:rPr>
          <w:rFonts w:asciiTheme="minorHAnsi" w:hAnsiTheme="minorHAnsi"/>
        </w:rPr>
        <w:t>Soft drink preference and music preference</w:t>
      </w:r>
      <w:r>
        <w:rPr>
          <w:rFonts w:asciiTheme="minorHAnsi" w:hAnsiTheme="minorHAnsi"/>
        </w:rPr>
        <w:t>.</w:t>
      </w:r>
      <w:r w:rsidRPr="005521CD">
        <w:rPr>
          <w:rFonts w:asciiTheme="minorHAnsi" w:hAnsiTheme="minorHAnsi"/>
        </w:rPr>
        <w:t xml:space="preserve"> </w:t>
      </w:r>
    </w:p>
    <w:p w14:paraId="2253DA62" w14:textId="77777777" w:rsidR="00770F75" w:rsidRDefault="00770F75" w:rsidP="00770F75">
      <w:pPr>
        <w:pStyle w:val="ListParagraph"/>
        <w:tabs>
          <w:tab w:val="left" w:pos="360"/>
        </w:tabs>
        <w:ind w:left="0"/>
        <w:rPr>
          <w:rFonts w:asciiTheme="minorHAnsi" w:hAnsiTheme="minorHAnsi"/>
        </w:rPr>
      </w:pPr>
      <w:r w:rsidRPr="005521CD">
        <w:rPr>
          <w:rFonts w:asciiTheme="minorHAnsi" w:hAnsiTheme="minorHAnsi"/>
        </w:rPr>
        <w:t xml:space="preserve">d. </w:t>
      </w:r>
      <w:r>
        <w:rPr>
          <w:rFonts w:asciiTheme="minorHAnsi" w:hAnsiTheme="minorHAnsi"/>
        </w:rPr>
        <w:tab/>
      </w:r>
      <w:r w:rsidRPr="005521CD">
        <w:rPr>
          <w:rFonts w:asciiTheme="minorHAnsi" w:hAnsiTheme="minorHAnsi"/>
        </w:rPr>
        <w:t>Income and education</w:t>
      </w:r>
      <w:r>
        <w:rPr>
          <w:rFonts w:asciiTheme="minorHAnsi" w:hAnsiTheme="minorHAnsi"/>
        </w:rPr>
        <w:t>.</w:t>
      </w:r>
    </w:p>
    <w:p w14:paraId="05ED94B5" w14:textId="77777777" w:rsidR="00770F75" w:rsidRDefault="00770F75" w:rsidP="00770F75">
      <w:pPr>
        <w:pStyle w:val="ListParagraph"/>
        <w:ind w:left="0"/>
        <w:rPr>
          <w:rFonts w:asciiTheme="minorHAnsi" w:hAnsiTheme="minorHAnsi"/>
        </w:rPr>
      </w:pPr>
    </w:p>
    <w:p w14:paraId="066E9297" w14:textId="77777777" w:rsidR="00770F75" w:rsidRDefault="00770F75" w:rsidP="00770F75">
      <w:pPr>
        <w:pStyle w:val="ListParagraph"/>
        <w:ind w:left="0" w:firstLine="360"/>
        <w:rPr>
          <w:rFonts w:asciiTheme="minorHAnsi" w:hAnsiTheme="minorHAnsi"/>
          <w:b/>
        </w:rPr>
      </w:pPr>
      <w:r w:rsidRPr="000A4BCA">
        <w:rPr>
          <w:rFonts w:asciiTheme="minorHAnsi" w:hAnsiTheme="minorHAnsi"/>
          <w:b/>
        </w:rPr>
        <w:t xml:space="preserve">Answer: </w:t>
      </w:r>
    </w:p>
    <w:p w14:paraId="22B09E32" w14:textId="77777777" w:rsidR="00DF5F22" w:rsidRPr="00DF5F22" w:rsidRDefault="00DF5F22" w:rsidP="00DF5F22">
      <w:pPr>
        <w:pStyle w:val="Karlan-Body"/>
        <w:ind w:left="360"/>
      </w:pPr>
      <w:r w:rsidRPr="00DF5F22">
        <w:t>Two items are positively correlated if both variables increase at the same time, or if both variables decrease at the same time.  Two items are negatively correlated if one is increasing while the other is decreasing, or vice versa.</w:t>
      </w:r>
    </w:p>
    <w:p w14:paraId="6CB1A8B9" w14:textId="77777777" w:rsidR="00DF5F22" w:rsidRPr="00DF5F22" w:rsidRDefault="00DF5F22" w:rsidP="00DF5F22">
      <w:pPr>
        <w:pStyle w:val="Karlan-Body"/>
        <w:ind w:left="360"/>
      </w:pPr>
      <w:r w:rsidRPr="00DF5F22">
        <w:t> </w:t>
      </w:r>
    </w:p>
    <w:p w14:paraId="76A2A2C3" w14:textId="03BA59A5" w:rsidR="00DF5F22" w:rsidRPr="00DF5F22" w:rsidRDefault="00DF5F22" w:rsidP="00DF5F22">
      <w:pPr>
        <w:pStyle w:val="Karlan-Body"/>
        <w:ind w:left="360"/>
      </w:pPr>
      <w:r w:rsidRPr="00DF5F22">
        <w:t>a. Positively correlated.  More time spent studying tends to lead to higher test scores.</w:t>
      </w:r>
      <w:r w:rsidRPr="00DF5F22">
        <w:br/>
        <w:t>b. Negatively correlated.  More vaccinations result in less illness.</w:t>
      </w:r>
      <w:r w:rsidRPr="00DF5F22">
        <w:br/>
        <w:t>c. Uncorrelated.  These preferences are not related in any predictable way.</w:t>
      </w:r>
      <w:r w:rsidRPr="00DF5F22">
        <w:br/>
        <w:t>d. Positively correlated.  People who earn higher income tend to have higher levels of education.</w:t>
      </w:r>
    </w:p>
    <w:p w14:paraId="683B9648" w14:textId="77777777" w:rsidR="00DF5F22" w:rsidRPr="000A4BCA" w:rsidRDefault="00DF5F22" w:rsidP="00770F75">
      <w:pPr>
        <w:pStyle w:val="ListParagraph"/>
        <w:ind w:left="0" w:firstLine="360"/>
        <w:rPr>
          <w:rFonts w:asciiTheme="minorHAnsi" w:hAnsiTheme="minorHAnsi"/>
          <w:b/>
        </w:rPr>
      </w:pPr>
    </w:p>
    <w:p w14:paraId="45231680" w14:textId="77777777" w:rsidR="00770F75" w:rsidRPr="0077318F" w:rsidRDefault="00770F75" w:rsidP="00770F75">
      <w:pPr>
        <w:rPr>
          <w:rFonts w:asciiTheme="minorHAnsi" w:hAnsiTheme="minorHAnsi"/>
          <w:b/>
        </w:rPr>
      </w:pPr>
    </w:p>
    <w:p w14:paraId="6E23134D" w14:textId="4D13139E" w:rsidR="00770F75" w:rsidRDefault="00770F75" w:rsidP="00682AA1">
      <w:pPr>
        <w:pStyle w:val="ListParagraph"/>
        <w:numPr>
          <w:ilvl w:val="0"/>
          <w:numId w:val="11"/>
        </w:numPr>
        <w:ind w:left="0" w:firstLine="0"/>
        <w:rPr>
          <w:rFonts w:asciiTheme="minorHAnsi" w:hAnsiTheme="minorHAnsi"/>
        </w:rPr>
      </w:pPr>
      <w:r w:rsidRPr="005521CD">
        <w:rPr>
          <w:rFonts w:asciiTheme="minorHAnsi" w:hAnsiTheme="minorHAnsi"/>
        </w:rPr>
        <w:t>Each statement below is part of an economic model. Indicate wh</w:t>
      </w:r>
      <w:r>
        <w:rPr>
          <w:rFonts w:asciiTheme="minorHAnsi" w:hAnsiTheme="minorHAnsi"/>
        </w:rPr>
        <w:t>ether the statement is a predic</w:t>
      </w:r>
      <w:r w:rsidRPr="005521CD">
        <w:rPr>
          <w:rFonts w:asciiTheme="minorHAnsi" w:hAnsiTheme="minorHAnsi"/>
        </w:rPr>
        <w:t xml:space="preserve">tion of cause and effect or an assumption.  </w:t>
      </w:r>
      <w:r w:rsidRPr="000A4BCA">
        <w:rPr>
          <w:rFonts w:asciiTheme="minorHAnsi" w:hAnsiTheme="minorHAnsi"/>
          <w:b/>
        </w:rPr>
        <w:t>[LO 1.6]</w:t>
      </w:r>
    </w:p>
    <w:p w14:paraId="52A852E7" w14:textId="3ECDA1C7" w:rsidR="00770F75" w:rsidRDefault="00770F75" w:rsidP="00770F75">
      <w:pPr>
        <w:pStyle w:val="ListParagraph"/>
        <w:tabs>
          <w:tab w:val="left" w:pos="360"/>
        </w:tabs>
        <w:ind w:left="0"/>
        <w:rPr>
          <w:rFonts w:asciiTheme="minorHAnsi" w:hAnsiTheme="minorHAnsi"/>
        </w:rPr>
      </w:pPr>
      <w:r w:rsidRPr="005521CD">
        <w:rPr>
          <w:rFonts w:asciiTheme="minorHAnsi" w:hAnsiTheme="minorHAnsi"/>
        </w:rPr>
        <w:t xml:space="preserve">a. </w:t>
      </w:r>
      <w:r>
        <w:rPr>
          <w:rFonts w:asciiTheme="minorHAnsi" w:hAnsiTheme="minorHAnsi"/>
        </w:rPr>
        <w:tab/>
      </w:r>
      <w:r w:rsidRPr="005521CD">
        <w:rPr>
          <w:rFonts w:asciiTheme="minorHAnsi" w:hAnsiTheme="minorHAnsi"/>
        </w:rPr>
        <w:t xml:space="preserve">People behave rationally. </w:t>
      </w:r>
    </w:p>
    <w:p w14:paraId="1E815158" w14:textId="77777777" w:rsidR="00770F75" w:rsidRDefault="00770F75" w:rsidP="00770F75">
      <w:pPr>
        <w:pStyle w:val="ListParagraph"/>
        <w:tabs>
          <w:tab w:val="left" w:pos="360"/>
        </w:tabs>
        <w:ind w:left="0"/>
        <w:rPr>
          <w:rFonts w:asciiTheme="minorHAnsi" w:hAnsiTheme="minorHAnsi"/>
        </w:rPr>
      </w:pPr>
      <w:r w:rsidRPr="005521CD">
        <w:rPr>
          <w:rFonts w:asciiTheme="minorHAnsi" w:hAnsiTheme="minorHAnsi"/>
        </w:rPr>
        <w:t xml:space="preserve">b. </w:t>
      </w:r>
      <w:r>
        <w:rPr>
          <w:rFonts w:asciiTheme="minorHAnsi" w:hAnsiTheme="minorHAnsi"/>
        </w:rPr>
        <w:tab/>
      </w:r>
      <w:r w:rsidRPr="005521CD">
        <w:rPr>
          <w:rFonts w:asciiTheme="minorHAnsi" w:hAnsiTheme="minorHAnsi"/>
        </w:rPr>
        <w:t>If the price of</w:t>
      </w:r>
      <w:r>
        <w:rPr>
          <w:rFonts w:asciiTheme="minorHAnsi" w:hAnsiTheme="minorHAnsi"/>
        </w:rPr>
        <w:t xml:space="preserve"> a good falls, people will cons</w:t>
      </w:r>
      <w:r w:rsidRPr="005521CD">
        <w:rPr>
          <w:rFonts w:asciiTheme="minorHAnsi" w:hAnsiTheme="minorHAnsi"/>
        </w:rPr>
        <w:t>ume more of that good.</w:t>
      </w:r>
      <w:r>
        <w:rPr>
          <w:rFonts w:asciiTheme="minorHAnsi" w:hAnsiTheme="minorHAnsi"/>
        </w:rPr>
        <w:t xml:space="preserve"> </w:t>
      </w:r>
    </w:p>
    <w:p w14:paraId="621A663F" w14:textId="30EE3E02" w:rsidR="00770F75" w:rsidRDefault="00770F75" w:rsidP="00770F75">
      <w:pPr>
        <w:pStyle w:val="ListParagraph"/>
        <w:tabs>
          <w:tab w:val="left" w:pos="360"/>
        </w:tabs>
        <w:ind w:left="0"/>
        <w:rPr>
          <w:rFonts w:asciiTheme="minorHAnsi" w:hAnsiTheme="minorHAnsi"/>
        </w:rPr>
      </w:pPr>
      <w:r>
        <w:rPr>
          <w:rFonts w:asciiTheme="minorHAnsi" w:hAnsiTheme="minorHAnsi"/>
        </w:rPr>
        <w:t xml:space="preserve">c. </w:t>
      </w:r>
      <w:r>
        <w:rPr>
          <w:rFonts w:asciiTheme="minorHAnsi" w:hAnsiTheme="minorHAnsi"/>
        </w:rPr>
        <w:tab/>
      </w:r>
      <w:r w:rsidRPr="005521CD">
        <w:rPr>
          <w:rFonts w:asciiTheme="minorHAnsi" w:hAnsiTheme="minorHAnsi"/>
        </w:rPr>
        <w:t xml:space="preserve">Mass starvation will occur as population outgrows the food supply. </w:t>
      </w:r>
    </w:p>
    <w:p w14:paraId="29D17174" w14:textId="77777777" w:rsidR="00770F75" w:rsidRDefault="00770F75" w:rsidP="00770F75">
      <w:pPr>
        <w:pStyle w:val="ListParagraph"/>
        <w:tabs>
          <w:tab w:val="left" w:pos="360"/>
        </w:tabs>
        <w:ind w:left="0"/>
        <w:rPr>
          <w:rFonts w:asciiTheme="minorHAnsi" w:hAnsiTheme="minorHAnsi"/>
        </w:rPr>
      </w:pPr>
      <w:r w:rsidRPr="005521CD">
        <w:rPr>
          <w:rFonts w:asciiTheme="minorHAnsi" w:hAnsiTheme="minorHAnsi"/>
        </w:rPr>
        <w:t xml:space="preserve">d. </w:t>
      </w:r>
      <w:r>
        <w:rPr>
          <w:rFonts w:asciiTheme="minorHAnsi" w:hAnsiTheme="minorHAnsi"/>
        </w:rPr>
        <w:tab/>
      </w:r>
      <w:r w:rsidRPr="005521CD">
        <w:rPr>
          <w:rFonts w:asciiTheme="minorHAnsi" w:hAnsiTheme="minorHAnsi"/>
        </w:rPr>
        <w:t>Firms want to maximize profits.</w:t>
      </w:r>
    </w:p>
    <w:p w14:paraId="62FA3E90" w14:textId="77777777" w:rsidR="00770F75" w:rsidRDefault="00770F75" w:rsidP="00770F75">
      <w:pPr>
        <w:pStyle w:val="ListParagraph"/>
        <w:ind w:left="0"/>
        <w:rPr>
          <w:rFonts w:asciiTheme="minorHAnsi" w:hAnsiTheme="minorHAnsi"/>
        </w:rPr>
      </w:pPr>
    </w:p>
    <w:p w14:paraId="353F08D5" w14:textId="77777777" w:rsidR="00770F75" w:rsidRPr="000A4BCA" w:rsidRDefault="00770F75" w:rsidP="00770F75">
      <w:pPr>
        <w:pStyle w:val="ListParagraph"/>
        <w:ind w:left="0" w:firstLine="360"/>
        <w:rPr>
          <w:rFonts w:asciiTheme="minorHAnsi" w:hAnsiTheme="minorHAnsi"/>
          <w:b/>
        </w:rPr>
      </w:pPr>
      <w:r w:rsidRPr="000A4BCA">
        <w:rPr>
          <w:rFonts w:asciiTheme="minorHAnsi" w:hAnsiTheme="minorHAnsi"/>
          <w:b/>
        </w:rPr>
        <w:t xml:space="preserve">Answer: </w:t>
      </w:r>
    </w:p>
    <w:p w14:paraId="4E42AA25" w14:textId="3AF836AB" w:rsidR="00770F75" w:rsidRPr="000A4BCA" w:rsidRDefault="00770F75" w:rsidP="00770F75">
      <w:pPr>
        <w:pStyle w:val="ListParagraph"/>
        <w:tabs>
          <w:tab w:val="left" w:pos="720"/>
        </w:tabs>
        <w:ind w:left="0" w:firstLine="360"/>
        <w:rPr>
          <w:rFonts w:asciiTheme="minorHAnsi" w:hAnsiTheme="minorHAnsi"/>
        </w:rPr>
      </w:pPr>
      <w:r w:rsidRPr="000A4BCA">
        <w:rPr>
          <w:rFonts w:asciiTheme="minorHAnsi" w:hAnsiTheme="minorHAnsi"/>
        </w:rPr>
        <w:t>a.</w:t>
      </w:r>
      <w:r>
        <w:rPr>
          <w:rFonts w:asciiTheme="minorHAnsi" w:hAnsiTheme="minorHAnsi"/>
        </w:rPr>
        <w:t xml:space="preserve"> </w:t>
      </w:r>
      <w:r>
        <w:rPr>
          <w:rFonts w:asciiTheme="minorHAnsi" w:hAnsiTheme="minorHAnsi"/>
        </w:rPr>
        <w:tab/>
      </w:r>
      <w:r w:rsidRPr="00DF5F22">
        <w:rPr>
          <w:rFonts w:asciiTheme="minorHAnsi" w:hAnsiTheme="minorHAnsi"/>
          <w:i/>
        </w:rPr>
        <w:t>Assumption</w:t>
      </w:r>
      <w:r>
        <w:rPr>
          <w:rFonts w:asciiTheme="minorHAnsi" w:hAnsiTheme="minorHAnsi"/>
        </w:rPr>
        <w:t>.</w:t>
      </w:r>
      <w:r w:rsidR="00DF5F22">
        <w:rPr>
          <w:rFonts w:asciiTheme="minorHAnsi" w:hAnsiTheme="minorHAnsi"/>
        </w:rPr>
        <w:t xml:space="preserve"> </w:t>
      </w:r>
      <w:r w:rsidR="00DF5F22" w:rsidRPr="00DF5F22">
        <w:rPr>
          <w:rFonts w:asciiTheme="minorHAnsi" w:hAnsiTheme="minorHAnsi"/>
        </w:rPr>
        <w:t>This is an assumption about how people behave.</w:t>
      </w:r>
    </w:p>
    <w:p w14:paraId="6E863451" w14:textId="5ED82CE4" w:rsidR="00770F75" w:rsidRPr="000A4BCA" w:rsidRDefault="00770F75" w:rsidP="00DF5F22">
      <w:pPr>
        <w:pStyle w:val="ListParagraph"/>
        <w:tabs>
          <w:tab w:val="left" w:pos="720"/>
        </w:tabs>
        <w:ind w:hanging="360"/>
        <w:rPr>
          <w:rFonts w:asciiTheme="minorHAnsi" w:hAnsiTheme="minorHAnsi"/>
        </w:rPr>
      </w:pPr>
      <w:r w:rsidRPr="000A4BCA">
        <w:rPr>
          <w:rFonts w:asciiTheme="minorHAnsi" w:hAnsiTheme="minorHAnsi"/>
        </w:rPr>
        <w:t>b.</w:t>
      </w:r>
      <w:r>
        <w:rPr>
          <w:rFonts w:asciiTheme="minorHAnsi" w:hAnsiTheme="minorHAnsi"/>
        </w:rPr>
        <w:t xml:space="preserve"> </w:t>
      </w:r>
      <w:r>
        <w:rPr>
          <w:rFonts w:asciiTheme="minorHAnsi" w:hAnsiTheme="minorHAnsi"/>
        </w:rPr>
        <w:tab/>
      </w:r>
      <w:r w:rsidRPr="00DF5F22">
        <w:rPr>
          <w:rFonts w:asciiTheme="minorHAnsi" w:hAnsiTheme="minorHAnsi"/>
          <w:i/>
        </w:rPr>
        <w:t>Prediction of cause and effect</w:t>
      </w:r>
      <w:r>
        <w:rPr>
          <w:rFonts w:asciiTheme="minorHAnsi" w:hAnsiTheme="minorHAnsi"/>
        </w:rPr>
        <w:t>.</w:t>
      </w:r>
      <w:r w:rsidR="00DF5F22">
        <w:rPr>
          <w:rFonts w:asciiTheme="minorHAnsi" w:hAnsiTheme="minorHAnsi"/>
        </w:rPr>
        <w:t xml:space="preserve"> </w:t>
      </w:r>
      <w:r w:rsidR="00DF5F22" w:rsidRPr="00DF5F22">
        <w:rPr>
          <w:rFonts w:asciiTheme="minorHAnsi" w:hAnsiTheme="minorHAnsi"/>
        </w:rPr>
        <w:t>This is a prediction of cause and effect because the decline in the price of the good will tend to cause people to consume more of the good, all else the same.  One event leads to another.</w:t>
      </w:r>
    </w:p>
    <w:p w14:paraId="2D91F054" w14:textId="0C36F14F" w:rsidR="00770F75" w:rsidRPr="000A4BCA" w:rsidRDefault="00770F75" w:rsidP="00DF5F22">
      <w:pPr>
        <w:pStyle w:val="ListParagraph"/>
        <w:tabs>
          <w:tab w:val="left" w:pos="720"/>
        </w:tabs>
        <w:ind w:hanging="360"/>
        <w:rPr>
          <w:rFonts w:asciiTheme="minorHAnsi" w:hAnsiTheme="minorHAnsi"/>
        </w:rPr>
      </w:pPr>
      <w:r w:rsidRPr="000A4BCA">
        <w:rPr>
          <w:rFonts w:asciiTheme="minorHAnsi" w:hAnsiTheme="minorHAnsi"/>
        </w:rPr>
        <w:t>c.</w:t>
      </w:r>
      <w:r>
        <w:rPr>
          <w:rFonts w:asciiTheme="minorHAnsi" w:hAnsiTheme="minorHAnsi"/>
        </w:rPr>
        <w:t xml:space="preserve"> </w:t>
      </w:r>
      <w:r>
        <w:rPr>
          <w:rFonts w:asciiTheme="minorHAnsi" w:hAnsiTheme="minorHAnsi"/>
        </w:rPr>
        <w:tab/>
      </w:r>
      <w:r w:rsidRPr="00DF5F22">
        <w:rPr>
          <w:rFonts w:asciiTheme="minorHAnsi" w:hAnsiTheme="minorHAnsi"/>
          <w:i/>
        </w:rPr>
        <w:t>Prediction of cause and effect</w:t>
      </w:r>
      <w:r>
        <w:rPr>
          <w:rFonts w:asciiTheme="minorHAnsi" w:hAnsiTheme="minorHAnsi"/>
        </w:rPr>
        <w:t>.</w:t>
      </w:r>
      <w:r w:rsidR="00DF5F22">
        <w:rPr>
          <w:rFonts w:asciiTheme="minorHAnsi" w:hAnsiTheme="minorHAnsi"/>
        </w:rPr>
        <w:t xml:space="preserve"> </w:t>
      </w:r>
      <w:r w:rsidR="00DF5F22" w:rsidRPr="00DF5F22">
        <w:rPr>
          <w:rFonts w:asciiTheme="minorHAnsi" w:hAnsiTheme="minorHAnsi"/>
        </w:rPr>
        <w:t>This is a prediction of cause and effect because if population growth results in the demand for food exceeding the available supply of food, then mass starvation may occur.  One event leads to another.</w:t>
      </w:r>
    </w:p>
    <w:p w14:paraId="52BD8561" w14:textId="715BE74A" w:rsidR="00770F75" w:rsidRPr="000A4BCA" w:rsidRDefault="00770F75" w:rsidP="00770F75">
      <w:pPr>
        <w:pStyle w:val="ListParagraph"/>
        <w:tabs>
          <w:tab w:val="left" w:pos="720"/>
        </w:tabs>
        <w:ind w:left="0" w:firstLine="360"/>
        <w:rPr>
          <w:rFonts w:asciiTheme="minorHAnsi" w:hAnsiTheme="minorHAnsi"/>
        </w:rPr>
      </w:pPr>
      <w:r w:rsidRPr="000A4BCA">
        <w:rPr>
          <w:rFonts w:asciiTheme="minorHAnsi" w:hAnsiTheme="minorHAnsi"/>
        </w:rPr>
        <w:t>d.</w:t>
      </w:r>
      <w:r>
        <w:rPr>
          <w:rFonts w:asciiTheme="minorHAnsi" w:hAnsiTheme="minorHAnsi"/>
        </w:rPr>
        <w:t xml:space="preserve"> </w:t>
      </w:r>
      <w:r>
        <w:rPr>
          <w:rFonts w:asciiTheme="minorHAnsi" w:hAnsiTheme="minorHAnsi"/>
        </w:rPr>
        <w:tab/>
      </w:r>
      <w:r w:rsidRPr="00DF5F22">
        <w:rPr>
          <w:rFonts w:asciiTheme="minorHAnsi" w:hAnsiTheme="minorHAnsi"/>
          <w:i/>
        </w:rPr>
        <w:t>Assumption</w:t>
      </w:r>
      <w:r>
        <w:rPr>
          <w:rFonts w:asciiTheme="minorHAnsi" w:hAnsiTheme="minorHAnsi"/>
        </w:rPr>
        <w:t>.</w:t>
      </w:r>
      <w:r w:rsidR="00DF5F22">
        <w:rPr>
          <w:rFonts w:asciiTheme="minorHAnsi" w:hAnsiTheme="minorHAnsi"/>
        </w:rPr>
        <w:t xml:space="preserve"> </w:t>
      </w:r>
      <w:r w:rsidR="00DF5F22" w:rsidRPr="00DF5F22">
        <w:rPr>
          <w:rFonts w:asciiTheme="minorHAnsi" w:hAnsiTheme="minorHAnsi"/>
        </w:rPr>
        <w:t>This is an assumption about how firms behave.</w:t>
      </w:r>
    </w:p>
    <w:p w14:paraId="4BB2C34A" w14:textId="77777777" w:rsidR="00770F75" w:rsidRPr="0077318F" w:rsidRDefault="00770F75" w:rsidP="00770F75">
      <w:pPr>
        <w:pStyle w:val="ListParagraph"/>
        <w:ind w:left="0"/>
        <w:rPr>
          <w:rFonts w:asciiTheme="minorHAnsi" w:hAnsiTheme="minorHAnsi"/>
        </w:rPr>
      </w:pPr>
    </w:p>
    <w:p w14:paraId="23FABAB0" w14:textId="303D0B7B" w:rsidR="00770F75" w:rsidRDefault="00770F75" w:rsidP="00770F75">
      <w:pPr>
        <w:rPr>
          <w:rFonts w:asciiTheme="minorHAnsi" w:hAnsiTheme="minorHAnsi"/>
        </w:rPr>
      </w:pPr>
      <w:r w:rsidRPr="0077318F">
        <w:rPr>
          <w:rFonts w:asciiTheme="minorHAnsi" w:hAnsiTheme="minorHAnsi"/>
        </w:rPr>
        <w:lastRenderedPageBreak/>
        <w:t xml:space="preserve">13.  </w:t>
      </w:r>
      <w:r w:rsidRPr="005521CD">
        <w:rPr>
          <w:rFonts w:asciiTheme="minorHAnsi" w:hAnsiTheme="minorHAnsi"/>
        </w:rPr>
        <w:t xml:space="preserve">From the list below, select the characteristics that describe a good economic model. </w:t>
      </w:r>
      <w:r w:rsidR="00C125A3">
        <w:rPr>
          <w:rFonts w:asciiTheme="minorHAnsi" w:hAnsiTheme="minorHAnsi"/>
          <w:b/>
        </w:rPr>
        <w:t xml:space="preserve"> [LO </w:t>
      </w:r>
      <w:r w:rsidRPr="000A4BCA">
        <w:rPr>
          <w:rFonts w:asciiTheme="minorHAnsi" w:hAnsiTheme="minorHAnsi"/>
          <w:b/>
        </w:rPr>
        <w:t>1.6]</w:t>
      </w:r>
    </w:p>
    <w:p w14:paraId="64D8AC61" w14:textId="77777777" w:rsidR="00770F75" w:rsidRDefault="00770F75" w:rsidP="00770F75">
      <w:pPr>
        <w:tabs>
          <w:tab w:val="left" w:pos="360"/>
        </w:tabs>
        <w:rPr>
          <w:rFonts w:asciiTheme="minorHAnsi" w:hAnsiTheme="minorHAnsi"/>
        </w:rPr>
      </w:pPr>
      <w:r w:rsidRPr="005521CD">
        <w:rPr>
          <w:rFonts w:asciiTheme="minorHAnsi" w:hAnsiTheme="minorHAnsi"/>
        </w:rPr>
        <w:t xml:space="preserve">a. </w:t>
      </w:r>
      <w:r>
        <w:rPr>
          <w:rFonts w:asciiTheme="minorHAnsi" w:hAnsiTheme="minorHAnsi"/>
        </w:rPr>
        <w:tab/>
      </w:r>
      <w:r w:rsidRPr="005521CD">
        <w:rPr>
          <w:rFonts w:asciiTheme="minorHAnsi" w:hAnsiTheme="minorHAnsi"/>
        </w:rPr>
        <w:t>Includes every d</w:t>
      </w:r>
      <w:r>
        <w:rPr>
          <w:rFonts w:asciiTheme="minorHAnsi" w:hAnsiTheme="minorHAnsi"/>
        </w:rPr>
        <w:t>etail of a given situation.</w:t>
      </w:r>
    </w:p>
    <w:p w14:paraId="6759F926" w14:textId="362B2527" w:rsidR="00770F75" w:rsidRDefault="00770F75" w:rsidP="00770F75">
      <w:pPr>
        <w:tabs>
          <w:tab w:val="left" w:pos="360"/>
        </w:tabs>
        <w:rPr>
          <w:rFonts w:asciiTheme="minorHAnsi" w:hAnsiTheme="minorHAnsi"/>
        </w:rPr>
      </w:pPr>
      <w:proofErr w:type="gramStart"/>
      <w:r w:rsidRPr="005521CD">
        <w:rPr>
          <w:rFonts w:asciiTheme="minorHAnsi" w:hAnsiTheme="minorHAnsi"/>
        </w:rPr>
        <w:t>b</w:t>
      </w:r>
      <w:proofErr w:type="gramEnd"/>
      <w:r w:rsidRPr="005521CD">
        <w:rPr>
          <w:rFonts w:asciiTheme="minorHAnsi" w:hAnsiTheme="minorHAnsi"/>
        </w:rPr>
        <w:t xml:space="preserve">. </w:t>
      </w:r>
      <w:r>
        <w:rPr>
          <w:rFonts w:asciiTheme="minorHAnsi" w:hAnsiTheme="minorHAnsi"/>
        </w:rPr>
        <w:tab/>
      </w:r>
      <w:r w:rsidRPr="005521CD">
        <w:rPr>
          <w:rFonts w:asciiTheme="minorHAnsi" w:hAnsiTheme="minorHAnsi"/>
        </w:rPr>
        <w:t xml:space="preserve">Predicts that A causes B. </w:t>
      </w:r>
    </w:p>
    <w:p w14:paraId="01B826F0" w14:textId="13BC3432" w:rsidR="00770F75" w:rsidRDefault="00770F75" w:rsidP="00770F75">
      <w:pPr>
        <w:tabs>
          <w:tab w:val="left" w:pos="360"/>
        </w:tabs>
        <w:rPr>
          <w:rFonts w:asciiTheme="minorHAnsi" w:hAnsiTheme="minorHAnsi"/>
        </w:rPr>
      </w:pPr>
      <w:r w:rsidRPr="005521CD">
        <w:rPr>
          <w:rFonts w:asciiTheme="minorHAnsi" w:hAnsiTheme="minorHAnsi"/>
        </w:rPr>
        <w:t xml:space="preserve">c. </w:t>
      </w:r>
      <w:r>
        <w:rPr>
          <w:rFonts w:asciiTheme="minorHAnsi" w:hAnsiTheme="minorHAnsi"/>
        </w:rPr>
        <w:tab/>
      </w:r>
      <w:r w:rsidRPr="005521CD">
        <w:rPr>
          <w:rFonts w:asciiTheme="minorHAnsi" w:hAnsiTheme="minorHAnsi"/>
        </w:rPr>
        <w:t xml:space="preserve">Makes approximately accurate assumptions. </w:t>
      </w:r>
    </w:p>
    <w:p w14:paraId="10BA6988" w14:textId="5FB0911F" w:rsidR="00770F75" w:rsidRDefault="00770F75" w:rsidP="00770F75">
      <w:pPr>
        <w:tabs>
          <w:tab w:val="left" w:pos="360"/>
        </w:tabs>
        <w:rPr>
          <w:rFonts w:asciiTheme="minorHAnsi" w:hAnsiTheme="minorHAnsi"/>
        </w:rPr>
      </w:pPr>
      <w:r w:rsidRPr="005521CD">
        <w:rPr>
          <w:rFonts w:asciiTheme="minorHAnsi" w:hAnsiTheme="minorHAnsi"/>
        </w:rPr>
        <w:t xml:space="preserve">d. </w:t>
      </w:r>
      <w:r>
        <w:rPr>
          <w:rFonts w:asciiTheme="minorHAnsi" w:hAnsiTheme="minorHAnsi"/>
        </w:rPr>
        <w:tab/>
      </w:r>
      <w:r w:rsidRPr="005521CD">
        <w:rPr>
          <w:rFonts w:asciiTheme="minorHAnsi" w:hAnsiTheme="minorHAnsi"/>
        </w:rPr>
        <w:t xml:space="preserve">Fits the real world perfectly. </w:t>
      </w:r>
    </w:p>
    <w:p w14:paraId="5A6F3D8E" w14:textId="77777777" w:rsidR="00770F75" w:rsidRPr="0077318F" w:rsidRDefault="00770F75" w:rsidP="00770F75">
      <w:pPr>
        <w:tabs>
          <w:tab w:val="left" w:pos="360"/>
        </w:tabs>
        <w:rPr>
          <w:rFonts w:asciiTheme="minorHAnsi" w:hAnsiTheme="minorHAnsi" w:cs="Arial"/>
          <w:color w:val="000000"/>
        </w:rPr>
      </w:pPr>
      <w:r w:rsidRPr="005521CD">
        <w:rPr>
          <w:rFonts w:asciiTheme="minorHAnsi" w:hAnsiTheme="minorHAnsi"/>
        </w:rPr>
        <w:t xml:space="preserve">e. </w:t>
      </w:r>
      <w:r>
        <w:rPr>
          <w:rFonts w:asciiTheme="minorHAnsi" w:hAnsiTheme="minorHAnsi"/>
        </w:rPr>
        <w:tab/>
      </w:r>
      <w:r w:rsidRPr="005521CD">
        <w:rPr>
          <w:rFonts w:asciiTheme="minorHAnsi" w:hAnsiTheme="minorHAnsi"/>
        </w:rPr>
        <w:t>Predicts things that are usually true.</w:t>
      </w:r>
    </w:p>
    <w:p w14:paraId="78995570" w14:textId="77777777" w:rsidR="00770F75" w:rsidRDefault="00770F75" w:rsidP="00770F75">
      <w:pPr>
        <w:rPr>
          <w:rFonts w:asciiTheme="minorHAnsi" w:hAnsiTheme="minorHAnsi" w:cs="Arial"/>
          <w:color w:val="000000"/>
        </w:rPr>
      </w:pPr>
    </w:p>
    <w:p w14:paraId="2D6F9643" w14:textId="77777777" w:rsidR="00770F75" w:rsidRPr="0077318F" w:rsidRDefault="00770F75" w:rsidP="00770F75">
      <w:pPr>
        <w:ind w:left="360"/>
        <w:rPr>
          <w:rFonts w:asciiTheme="minorHAnsi" w:hAnsiTheme="minorHAnsi" w:cs="Arial"/>
          <w:color w:val="000000"/>
        </w:rPr>
      </w:pPr>
      <w:r w:rsidRPr="000A4BCA">
        <w:rPr>
          <w:rFonts w:asciiTheme="minorHAnsi" w:hAnsiTheme="minorHAnsi" w:cs="Arial"/>
          <w:b/>
          <w:color w:val="000000"/>
        </w:rPr>
        <w:t>Answer:</w:t>
      </w:r>
      <w:r>
        <w:rPr>
          <w:rFonts w:asciiTheme="minorHAnsi" w:hAnsiTheme="minorHAnsi" w:cs="Arial"/>
          <w:color w:val="000000"/>
        </w:rPr>
        <w:t xml:space="preserve"> </w:t>
      </w:r>
      <w:r w:rsidRPr="0077318F">
        <w:rPr>
          <w:rFonts w:asciiTheme="minorHAnsi" w:hAnsiTheme="minorHAnsi" w:cs="Arial"/>
          <w:color w:val="000000"/>
        </w:rPr>
        <w:t>A good model should predict cause and effect</w:t>
      </w:r>
      <w:r>
        <w:rPr>
          <w:rFonts w:asciiTheme="minorHAnsi" w:hAnsiTheme="minorHAnsi" w:cs="Arial"/>
          <w:color w:val="000000"/>
        </w:rPr>
        <w:t xml:space="preserve"> (b)</w:t>
      </w:r>
      <w:r w:rsidRPr="0077318F">
        <w:rPr>
          <w:rFonts w:asciiTheme="minorHAnsi" w:hAnsiTheme="minorHAnsi" w:cs="Arial"/>
          <w:color w:val="000000"/>
        </w:rPr>
        <w:t>, describe the world accurately</w:t>
      </w:r>
      <w:r>
        <w:rPr>
          <w:rFonts w:asciiTheme="minorHAnsi" w:hAnsiTheme="minorHAnsi" w:cs="Arial"/>
          <w:color w:val="000000"/>
        </w:rPr>
        <w:t xml:space="preserve"> (c)</w:t>
      </w:r>
      <w:r w:rsidRPr="0077318F">
        <w:rPr>
          <w:rFonts w:asciiTheme="minorHAnsi" w:hAnsiTheme="minorHAnsi" w:cs="Arial"/>
          <w:color w:val="000000"/>
        </w:rPr>
        <w:t xml:space="preserve">, and </w:t>
      </w:r>
      <w:r>
        <w:rPr>
          <w:rFonts w:asciiTheme="minorHAnsi" w:hAnsiTheme="minorHAnsi" w:cs="Arial"/>
          <w:color w:val="000000"/>
        </w:rPr>
        <w:t xml:space="preserve">state its assumptions clearly (e). </w:t>
      </w:r>
      <w:r w:rsidRPr="0077318F">
        <w:rPr>
          <w:rFonts w:asciiTheme="minorHAnsi" w:hAnsiTheme="minorHAnsi" w:cs="Arial"/>
          <w:color w:val="000000"/>
        </w:rPr>
        <w:t xml:space="preserve">Economists test their models by observing what happens in the world and collecting data that can be used to support or reject their models. </w:t>
      </w:r>
    </w:p>
    <w:p w14:paraId="2CE44376" w14:textId="77777777" w:rsidR="00770F75" w:rsidRPr="0077318F" w:rsidRDefault="00770F75" w:rsidP="00770F75">
      <w:pPr>
        <w:pStyle w:val="ListParagraph"/>
        <w:ind w:left="0"/>
        <w:rPr>
          <w:rFonts w:asciiTheme="minorHAnsi" w:hAnsiTheme="minorHAnsi"/>
        </w:rPr>
      </w:pPr>
    </w:p>
    <w:p w14:paraId="4BFCC568" w14:textId="22DBE52D" w:rsidR="00770F75" w:rsidRDefault="00770F75" w:rsidP="00682AA1">
      <w:pPr>
        <w:pStyle w:val="ListParagraph"/>
        <w:numPr>
          <w:ilvl w:val="0"/>
          <w:numId w:val="12"/>
        </w:numPr>
        <w:ind w:left="0" w:firstLine="0"/>
        <w:rPr>
          <w:rFonts w:asciiTheme="minorHAnsi" w:hAnsiTheme="minorHAnsi"/>
        </w:rPr>
      </w:pPr>
      <w:r w:rsidRPr="005521CD">
        <w:rPr>
          <w:rFonts w:asciiTheme="minorHAnsi" w:hAnsiTheme="minorHAnsi"/>
        </w:rPr>
        <w:t>Determine whet</w:t>
      </w:r>
      <w:r>
        <w:rPr>
          <w:rFonts w:asciiTheme="minorHAnsi" w:hAnsiTheme="minorHAnsi"/>
        </w:rPr>
        <w:t>her each of the following state</w:t>
      </w:r>
      <w:r w:rsidRPr="005521CD">
        <w:rPr>
          <w:rFonts w:asciiTheme="minorHAnsi" w:hAnsiTheme="minorHAnsi"/>
        </w:rPr>
        <w:t xml:space="preserve">ments is positive or normative. (Remember that a positive statement isn’t necessarily </w:t>
      </w:r>
      <w:r w:rsidRPr="000A4BCA">
        <w:rPr>
          <w:rFonts w:asciiTheme="minorHAnsi" w:hAnsiTheme="minorHAnsi"/>
          <w:i/>
        </w:rPr>
        <w:t>correct</w:t>
      </w:r>
      <w:r w:rsidRPr="005521CD">
        <w:rPr>
          <w:rFonts w:asciiTheme="minorHAnsi" w:hAnsiTheme="minorHAnsi"/>
        </w:rPr>
        <w:t>; it just makes a factual</w:t>
      </w:r>
      <w:r>
        <w:rPr>
          <w:rFonts w:asciiTheme="minorHAnsi" w:hAnsiTheme="minorHAnsi"/>
        </w:rPr>
        <w:t xml:space="preserve"> claim rather than a moral judg</w:t>
      </w:r>
      <w:r w:rsidRPr="005521CD">
        <w:rPr>
          <w:rFonts w:asciiTheme="minorHAnsi" w:hAnsiTheme="minorHAnsi"/>
        </w:rPr>
        <w:t xml:space="preserve">ment.)  </w:t>
      </w:r>
      <w:r w:rsidRPr="000A4BCA">
        <w:rPr>
          <w:rFonts w:asciiTheme="minorHAnsi" w:hAnsiTheme="minorHAnsi"/>
          <w:b/>
        </w:rPr>
        <w:t>[LO 1.7]</w:t>
      </w:r>
    </w:p>
    <w:p w14:paraId="3B2E01D2" w14:textId="7C68E89C" w:rsidR="00770F75" w:rsidRDefault="00770F75" w:rsidP="00770F75">
      <w:pPr>
        <w:pStyle w:val="ListParagraph"/>
        <w:tabs>
          <w:tab w:val="left" w:pos="360"/>
        </w:tabs>
        <w:ind w:left="0"/>
        <w:rPr>
          <w:rFonts w:asciiTheme="minorHAnsi" w:hAnsiTheme="minorHAnsi"/>
        </w:rPr>
      </w:pPr>
      <w:r w:rsidRPr="005521CD">
        <w:rPr>
          <w:rFonts w:asciiTheme="minorHAnsi" w:hAnsiTheme="minorHAnsi"/>
        </w:rPr>
        <w:t xml:space="preserve">a. </w:t>
      </w:r>
      <w:r>
        <w:rPr>
          <w:rFonts w:asciiTheme="minorHAnsi" w:hAnsiTheme="minorHAnsi"/>
        </w:rPr>
        <w:tab/>
      </w:r>
      <w:r w:rsidRPr="005521CD">
        <w:rPr>
          <w:rFonts w:asciiTheme="minorHAnsi" w:hAnsiTheme="minorHAnsi"/>
        </w:rPr>
        <w:t xml:space="preserve">People who pay their bills on time are less likely than others to get into debt. </w:t>
      </w:r>
    </w:p>
    <w:p w14:paraId="6F08A35D" w14:textId="41CD4F53" w:rsidR="00770F75" w:rsidRDefault="00770F75" w:rsidP="00770F75">
      <w:pPr>
        <w:pStyle w:val="ListParagraph"/>
        <w:tabs>
          <w:tab w:val="left" w:pos="360"/>
        </w:tabs>
        <w:ind w:left="0"/>
        <w:rPr>
          <w:rFonts w:asciiTheme="minorHAnsi" w:hAnsiTheme="minorHAnsi"/>
        </w:rPr>
      </w:pPr>
      <w:r w:rsidRPr="005521CD">
        <w:rPr>
          <w:rFonts w:asciiTheme="minorHAnsi" w:hAnsiTheme="minorHAnsi"/>
        </w:rPr>
        <w:t xml:space="preserve">b. </w:t>
      </w:r>
      <w:r>
        <w:rPr>
          <w:rFonts w:asciiTheme="minorHAnsi" w:hAnsiTheme="minorHAnsi"/>
        </w:rPr>
        <w:tab/>
      </w:r>
      <w:r w:rsidRPr="005521CD">
        <w:rPr>
          <w:rFonts w:asciiTheme="minorHAnsi" w:hAnsiTheme="minorHAnsi"/>
        </w:rPr>
        <w:t xml:space="preserve">Hard work is a virtue. </w:t>
      </w:r>
    </w:p>
    <w:p w14:paraId="39700AF7" w14:textId="7F6E33FC" w:rsidR="00770F75" w:rsidRDefault="00770F75" w:rsidP="00770F75">
      <w:pPr>
        <w:pStyle w:val="ListParagraph"/>
        <w:tabs>
          <w:tab w:val="left" w:pos="360"/>
        </w:tabs>
        <w:ind w:left="0"/>
        <w:rPr>
          <w:rFonts w:asciiTheme="minorHAnsi" w:hAnsiTheme="minorHAnsi"/>
        </w:rPr>
      </w:pPr>
      <w:r w:rsidRPr="005521CD">
        <w:rPr>
          <w:rFonts w:asciiTheme="minorHAnsi" w:hAnsiTheme="minorHAnsi"/>
        </w:rPr>
        <w:t xml:space="preserve">c. </w:t>
      </w:r>
      <w:r>
        <w:rPr>
          <w:rFonts w:asciiTheme="minorHAnsi" w:hAnsiTheme="minorHAnsi"/>
        </w:rPr>
        <w:tab/>
      </w:r>
      <w:r w:rsidRPr="005521CD">
        <w:rPr>
          <w:rFonts w:asciiTheme="minorHAnsi" w:hAnsiTheme="minorHAnsi"/>
        </w:rPr>
        <w:t xml:space="preserve">Everyone should pay his or her bills on time. </w:t>
      </w:r>
    </w:p>
    <w:p w14:paraId="1A617A07" w14:textId="033E1311" w:rsidR="00770F75" w:rsidRDefault="00770F75" w:rsidP="00770F75">
      <w:pPr>
        <w:pStyle w:val="ListParagraph"/>
        <w:tabs>
          <w:tab w:val="left" w:pos="360"/>
        </w:tabs>
        <w:ind w:left="0"/>
        <w:rPr>
          <w:rFonts w:asciiTheme="minorHAnsi" w:hAnsiTheme="minorHAnsi"/>
        </w:rPr>
      </w:pPr>
      <w:r w:rsidRPr="005521CD">
        <w:rPr>
          <w:rFonts w:asciiTheme="minorHAnsi" w:hAnsiTheme="minorHAnsi"/>
        </w:rPr>
        <w:t xml:space="preserve">d. </w:t>
      </w:r>
      <w:r>
        <w:rPr>
          <w:rFonts w:asciiTheme="minorHAnsi" w:hAnsiTheme="minorHAnsi"/>
        </w:rPr>
        <w:tab/>
      </w:r>
      <w:r w:rsidRPr="005521CD">
        <w:rPr>
          <w:rFonts w:asciiTheme="minorHAnsi" w:hAnsiTheme="minorHAnsi"/>
        </w:rPr>
        <w:t xml:space="preserve">China has a bigger population than any other country in the world. </w:t>
      </w:r>
    </w:p>
    <w:p w14:paraId="28931F48" w14:textId="67A01477" w:rsidR="00770F75" w:rsidRDefault="00770F75" w:rsidP="00770F75">
      <w:pPr>
        <w:pStyle w:val="ListParagraph"/>
        <w:tabs>
          <w:tab w:val="left" w:pos="360"/>
        </w:tabs>
        <w:ind w:left="0"/>
        <w:rPr>
          <w:rFonts w:asciiTheme="minorHAnsi" w:hAnsiTheme="minorHAnsi"/>
        </w:rPr>
      </w:pPr>
      <w:r w:rsidRPr="005521CD">
        <w:rPr>
          <w:rFonts w:asciiTheme="minorHAnsi" w:hAnsiTheme="minorHAnsi"/>
        </w:rPr>
        <w:t xml:space="preserve">e. </w:t>
      </w:r>
      <w:r>
        <w:rPr>
          <w:rFonts w:asciiTheme="minorHAnsi" w:hAnsiTheme="minorHAnsi"/>
        </w:rPr>
        <w:tab/>
      </w:r>
      <w:r w:rsidRPr="005521CD">
        <w:rPr>
          <w:rFonts w:asciiTheme="minorHAnsi" w:hAnsiTheme="minorHAnsi"/>
        </w:rPr>
        <w:t xml:space="preserve">China’s One-Child Policy (which limits families to one child each) helped to spur the country’s rapid economic growth. </w:t>
      </w:r>
    </w:p>
    <w:p w14:paraId="2F23E499" w14:textId="77777777" w:rsidR="00770F75" w:rsidRDefault="00770F75" w:rsidP="00770F75">
      <w:pPr>
        <w:pStyle w:val="ListParagraph"/>
        <w:tabs>
          <w:tab w:val="left" w:pos="360"/>
        </w:tabs>
        <w:ind w:left="0"/>
        <w:rPr>
          <w:rFonts w:asciiTheme="minorHAnsi" w:hAnsiTheme="minorHAnsi"/>
        </w:rPr>
      </w:pPr>
      <w:r w:rsidRPr="005521CD">
        <w:rPr>
          <w:rFonts w:asciiTheme="minorHAnsi" w:hAnsiTheme="minorHAnsi"/>
        </w:rPr>
        <w:t xml:space="preserve">f. </w:t>
      </w:r>
      <w:r>
        <w:rPr>
          <w:rFonts w:asciiTheme="minorHAnsi" w:hAnsiTheme="minorHAnsi"/>
        </w:rPr>
        <w:tab/>
      </w:r>
      <w:r w:rsidRPr="005521CD">
        <w:rPr>
          <w:rFonts w:asciiTheme="minorHAnsi" w:hAnsiTheme="minorHAnsi"/>
        </w:rPr>
        <w:t>Lower taxes are good for the country.</w:t>
      </w:r>
    </w:p>
    <w:p w14:paraId="0F059A73" w14:textId="77777777" w:rsidR="00770F75" w:rsidRPr="005521CD" w:rsidRDefault="00770F75" w:rsidP="00770F75">
      <w:pPr>
        <w:pStyle w:val="ListParagraph"/>
        <w:ind w:left="0"/>
        <w:rPr>
          <w:rFonts w:asciiTheme="minorHAnsi" w:hAnsiTheme="minorHAnsi"/>
        </w:rPr>
      </w:pPr>
    </w:p>
    <w:p w14:paraId="6502F196" w14:textId="1AD511EE" w:rsidR="00770F75" w:rsidRPr="0077318F" w:rsidRDefault="00770F75" w:rsidP="00770F75">
      <w:pPr>
        <w:pStyle w:val="ListParagraph"/>
        <w:ind w:left="360"/>
        <w:rPr>
          <w:rFonts w:asciiTheme="minorHAnsi" w:hAnsiTheme="minorHAnsi"/>
        </w:rPr>
      </w:pPr>
      <w:r w:rsidRPr="000A4BCA">
        <w:rPr>
          <w:rFonts w:asciiTheme="minorHAnsi" w:hAnsiTheme="minorHAnsi" w:cs="Arial"/>
          <w:b/>
          <w:color w:val="000000"/>
        </w:rPr>
        <w:t>Answer:</w:t>
      </w:r>
      <w:r>
        <w:rPr>
          <w:rFonts w:asciiTheme="minorHAnsi" w:hAnsiTheme="minorHAnsi" w:cs="Arial"/>
          <w:color w:val="000000"/>
        </w:rPr>
        <w:t xml:space="preserve"> </w:t>
      </w:r>
      <w:r w:rsidR="0075667B" w:rsidRPr="0075667B">
        <w:rPr>
          <w:rFonts w:asciiTheme="minorHAnsi" w:hAnsiTheme="minorHAnsi" w:cs="Arial"/>
          <w:color w:val="000000"/>
        </w:rPr>
        <w:t xml:space="preserve">A statement that makes a factual claim about how the world actually works is called a </w:t>
      </w:r>
      <w:r w:rsidR="0075667B" w:rsidRPr="0075667B">
        <w:rPr>
          <w:rFonts w:asciiTheme="minorHAnsi" w:hAnsiTheme="minorHAnsi" w:cs="Arial"/>
          <w:i/>
          <w:color w:val="000000"/>
        </w:rPr>
        <w:t>positive</w:t>
      </w:r>
      <w:r w:rsidR="0075667B" w:rsidRPr="0075667B">
        <w:rPr>
          <w:rFonts w:asciiTheme="minorHAnsi" w:hAnsiTheme="minorHAnsi" w:cs="Arial"/>
          <w:color w:val="000000"/>
        </w:rPr>
        <w:t xml:space="preserve"> statement. A statement that makes a claim about how the world should be is called a </w:t>
      </w:r>
      <w:r w:rsidR="0075667B" w:rsidRPr="0075667B">
        <w:rPr>
          <w:rFonts w:asciiTheme="minorHAnsi" w:hAnsiTheme="minorHAnsi" w:cs="Arial"/>
          <w:i/>
          <w:color w:val="000000"/>
        </w:rPr>
        <w:t>normative</w:t>
      </w:r>
      <w:r w:rsidR="0075667B" w:rsidRPr="0075667B">
        <w:rPr>
          <w:rFonts w:asciiTheme="minorHAnsi" w:hAnsiTheme="minorHAnsi" w:cs="Arial"/>
          <w:color w:val="000000"/>
        </w:rPr>
        <w:t xml:space="preserve"> statement. Economics is a field in which people frequently confuse positive statements with normative statements. However, you do not have to adopt a particular moral or political point of view to use economic concepts and models.</w:t>
      </w:r>
    </w:p>
    <w:p w14:paraId="3CFAF018" w14:textId="77777777" w:rsidR="00770F75" w:rsidRPr="0077318F" w:rsidRDefault="00770F75" w:rsidP="00770F75">
      <w:pPr>
        <w:pStyle w:val="ListParagraph"/>
        <w:tabs>
          <w:tab w:val="left" w:pos="720"/>
        </w:tabs>
        <w:ind w:left="0" w:firstLine="360"/>
        <w:rPr>
          <w:rFonts w:asciiTheme="minorHAnsi" w:hAnsiTheme="minorHAnsi"/>
        </w:rPr>
      </w:pPr>
      <w:proofErr w:type="gramStart"/>
      <w:r>
        <w:rPr>
          <w:rFonts w:asciiTheme="minorHAnsi" w:hAnsiTheme="minorHAnsi"/>
        </w:rPr>
        <w:t>a</w:t>
      </w:r>
      <w:proofErr w:type="gramEnd"/>
      <w:r>
        <w:rPr>
          <w:rFonts w:asciiTheme="minorHAnsi" w:hAnsiTheme="minorHAnsi"/>
        </w:rPr>
        <w:t xml:space="preserve">. </w:t>
      </w:r>
      <w:r>
        <w:rPr>
          <w:rFonts w:asciiTheme="minorHAnsi" w:hAnsiTheme="minorHAnsi"/>
        </w:rPr>
        <w:tab/>
        <w:t>P</w:t>
      </w:r>
      <w:r w:rsidRPr="0077318F">
        <w:rPr>
          <w:rFonts w:asciiTheme="minorHAnsi" w:hAnsiTheme="minorHAnsi"/>
        </w:rPr>
        <w:t>ositive</w:t>
      </w:r>
      <w:r>
        <w:rPr>
          <w:rFonts w:asciiTheme="minorHAnsi" w:hAnsiTheme="minorHAnsi"/>
        </w:rPr>
        <w:t>.</w:t>
      </w:r>
    </w:p>
    <w:p w14:paraId="01D99214" w14:textId="77777777" w:rsidR="00770F75" w:rsidRPr="0077318F" w:rsidRDefault="00770F75" w:rsidP="00770F75">
      <w:pPr>
        <w:pStyle w:val="ListParagraph"/>
        <w:tabs>
          <w:tab w:val="left" w:pos="720"/>
        </w:tabs>
        <w:ind w:left="0" w:firstLine="360"/>
        <w:rPr>
          <w:rFonts w:asciiTheme="minorHAnsi" w:hAnsiTheme="minorHAnsi"/>
        </w:rPr>
      </w:pPr>
      <w:r>
        <w:rPr>
          <w:rFonts w:asciiTheme="minorHAnsi" w:hAnsiTheme="minorHAnsi"/>
        </w:rPr>
        <w:t>b.</w:t>
      </w:r>
      <w:r>
        <w:rPr>
          <w:rFonts w:asciiTheme="minorHAnsi" w:hAnsiTheme="minorHAnsi"/>
        </w:rPr>
        <w:tab/>
        <w:t>N</w:t>
      </w:r>
      <w:r w:rsidRPr="0077318F">
        <w:rPr>
          <w:rFonts w:asciiTheme="minorHAnsi" w:hAnsiTheme="minorHAnsi"/>
        </w:rPr>
        <w:t>ormative</w:t>
      </w:r>
      <w:r>
        <w:rPr>
          <w:rFonts w:asciiTheme="minorHAnsi" w:hAnsiTheme="minorHAnsi"/>
        </w:rPr>
        <w:t>.</w:t>
      </w:r>
      <w:r w:rsidRPr="0077318F">
        <w:rPr>
          <w:rFonts w:asciiTheme="minorHAnsi" w:hAnsiTheme="minorHAnsi"/>
        </w:rPr>
        <w:t xml:space="preserve"> </w:t>
      </w:r>
    </w:p>
    <w:p w14:paraId="12C5B613" w14:textId="77777777" w:rsidR="00770F75" w:rsidRPr="0077318F" w:rsidRDefault="00770F75" w:rsidP="00770F75">
      <w:pPr>
        <w:pStyle w:val="ListParagraph"/>
        <w:tabs>
          <w:tab w:val="left" w:pos="720"/>
        </w:tabs>
        <w:ind w:left="0" w:firstLine="360"/>
        <w:rPr>
          <w:rFonts w:asciiTheme="minorHAnsi" w:hAnsiTheme="minorHAnsi"/>
        </w:rPr>
      </w:pPr>
      <w:r>
        <w:rPr>
          <w:rFonts w:asciiTheme="minorHAnsi" w:hAnsiTheme="minorHAnsi"/>
        </w:rPr>
        <w:t>c.</w:t>
      </w:r>
      <w:r>
        <w:rPr>
          <w:rFonts w:asciiTheme="minorHAnsi" w:hAnsiTheme="minorHAnsi"/>
        </w:rPr>
        <w:tab/>
        <w:t>N</w:t>
      </w:r>
      <w:r w:rsidRPr="0077318F">
        <w:rPr>
          <w:rFonts w:asciiTheme="minorHAnsi" w:hAnsiTheme="minorHAnsi"/>
        </w:rPr>
        <w:t>ormative</w:t>
      </w:r>
      <w:r>
        <w:rPr>
          <w:rFonts w:asciiTheme="minorHAnsi" w:hAnsiTheme="minorHAnsi"/>
        </w:rPr>
        <w:t>.</w:t>
      </w:r>
    </w:p>
    <w:p w14:paraId="45E6C235" w14:textId="77777777" w:rsidR="00770F75" w:rsidRPr="0077318F" w:rsidRDefault="00770F75" w:rsidP="00770F75">
      <w:pPr>
        <w:pStyle w:val="ListParagraph"/>
        <w:tabs>
          <w:tab w:val="left" w:pos="720"/>
        </w:tabs>
        <w:ind w:left="0" w:firstLine="360"/>
        <w:rPr>
          <w:rFonts w:asciiTheme="minorHAnsi" w:hAnsiTheme="minorHAnsi"/>
        </w:rPr>
      </w:pPr>
      <w:r>
        <w:rPr>
          <w:rFonts w:asciiTheme="minorHAnsi" w:hAnsiTheme="minorHAnsi"/>
        </w:rPr>
        <w:t>d.</w:t>
      </w:r>
      <w:r>
        <w:rPr>
          <w:rFonts w:asciiTheme="minorHAnsi" w:hAnsiTheme="minorHAnsi"/>
        </w:rPr>
        <w:tab/>
        <w:t>Positive.</w:t>
      </w:r>
    </w:p>
    <w:p w14:paraId="40B54ACA" w14:textId="77777777" w:rsidR="00770F75" w:rsidRPr="0077318F" w:rsidRDefault="00770F75" w:rsidP="00770F75">
      <w:pPr>
        <w:pStyle w:val="ListParagraph"/>
        <w:tabs>
          <w:tab w:val="left" w:pos="720"/>
        </w:tabs>
        <w:ind w:left="0" w:firstLine="360"/>
        <w:rPr>
          <w:rFonts w:asciiTheme="minorHAnsi" w:hAnsiTheme="minorHAnsi"/>
        </w:rPr>
      </w:pPr>
      <w:r>
        <w:rPr>
          <w:rFonts w:asciiTheme="minorHAnsi" w:hAnsiTheme="minorHAnsi"/>
        </w:rPr>
        <w:t>e.</w:t>
      </w:r>
      <w:r>
        <w:rPr>
          <w:rFonts w:asciiTheme="minorHAnsi" w:hAnsiTheme="minorHAnsi"/>
        </w:rPr>
        <w:tab/>
        <w:t>Positive.</w:t>
      </w:r>
    </w:p>
    <w:p w14:paraId="0602F191" w14:textId="77777777" w:rsidR="00770F75" w:rsidRPr="0077318F" w:rsidRDefault="00770F75" w:rsidP="00770F75">
      <w:pPr>
        <w:pStyle w:val="ListParagraph"/>
        <w:tabs>
          <w:tab w:val="left" w:pos="720"/>
        </w:tabs>
        <w:ind w:left="0" w:firstLine="360"/>
        <w:rPr>
          <w:rFonts w:asciiTheme="minorHAnsi" w:hAnsiTheme="minorHAnsi"/>
        </w:rPr>
      </w:pPr>
      <w:r>
        <w:rPr>
          <w:rFonts w:asciiTheme="minorHAnsi" w:hAnsiTheme="minorHAnsi"/>
        </w:rPr>
        <w:t>f.</w:t>
      </w:r>
      <w:r>
        <w:rPr>
          <w:rFonts w:asciiTheme="minorHAnsi" w:hAnsiTheme="minorHAnsi"/>
        </w:rPr>
        <w:tab/>
        <w:t>N</w:t>
      </w:r>
      <w:r w:rsidRPr="0077318F">
        <w:rPr>
          <w:rFonts w:asciiTheme="minorHAnsi" w:hAnsiTheme="minorHAnsi"/>
        </w:rPr>
        <w:t>ormative</w:t>
      </w:r>
      <w:r>
        <w:rPr>
          <w:rFonts w:asciiTheme="minorHAnsi" w:hAnsiTheme="minorHAnsi"/>
        </w:rPr>
        <w:t>.</w:t>
      </w:r>
    </w:p>
    <w:p w14:paraId="39F9F469" w14:textId="77777777" w:rsidR="00770F75" w:rsidRPr="0077318F" w:rsidRDefault="00770F75" w:rsidP="00770F75">
      <w:pPr>
        <w:rPr>
          <w:rFonts w:asciiTheme="minorHAnsi" w:hAnsiTheme="minorHAnsi"/>
        </w:rPr>
      </w:pPr>
    </w:p>
    <w:p w14:paraId="4522247B" w14:textId="68F3AF7C" w:rsidR="00770F75" w:rsidRDefault="00770F75" w:rsidP="00682AA1">
      <w:pPr>
        <w:pStyle w:val="ListParagraph"/>
        <w:numPr>
          <w:ilvl w:val="0"/>
          <w:numId w:val="12"/>
        </w:numPr>
        <w:ind w:left="0" w:firstLine="0"/>
        <w:rPr>
          <w:rFonts w:asciiTheme="minorHAnsi" w:hAnsiTheme="minorHAnsi"/>
        </w:rPr>
      </w:pPr>
      <w:r w:rsidRPr="005521CD">
        <w:rPr>
          <w:rFonts w:asciiTheme="minorHAnsi" w:hAnsiTheme="minorHAnsi"/>
        </w:rPr>
        <w:t xml:space="preserve">You just received your midterm exam results and your professor wrote the following note: “You received a 70 on this exam, the average score. If you want to improve your grade, you should study more.” Evaluate your professor’s note.  </w:t>
      </w:r>
      <w:r w:rsidRPr="000A4BCA">
        <w:rPr>
          <w:rFonts w:asciiTheme="minorHAnsi" w:hAnsiTheme="minorHAnsi"/>
          <w:b/>
        </w:rPr>
        <w:t>[LO 1.7]</w:t>
      </w:r>
    </w:p>
    <w:p w14:paraId="49DE4F56" w14:textId="2FA0A0DB" w:rsidR="00770F75" w:rsidRDefault="00770F75" w:rsidP="00770F75">
      <w:pPr>
        <w:pStyle w:val="ListParagraph"/>
        <w:tabs>
          <w:tab w:val="left" w:pos="360"/>
        </w:tabs>
        <w:ind w:left="0"/>
        <w:rPr>
          <w:rFonts w:asciiTheme="minorHAnsi" w:hAnsiTheme="minorHAnsi"/>
        </w:rPr>
      </w:pPr>
      <w:r w:rsidRPr="005521CD">
        <w:rPr>
          <w:rFonts w:asciiTheme="minorHAnsi" w:hAnsiTheme="minorHAnsi"/>
        </w:rPr>
        <w:t xml:space="preserve">a. </w:t>
      </w:r>
      <w:r>
        <w:rPr>
          <w:rFonts w:asciiTheme="minorHAnsi" w:hAnsiTheme="minorHAnsi"/>
        </w:rPr>
        <w:tab/>
      </w:r>
      <w:r w:rsidRPr="005521CD">
        <w:rPr>
          <w:rFonts w:asciiTheme="minorHAnsi" w:hAnsiTheme="minorHAnsi"/>
        </w:rPr>
        <w:t xml:space="preserve">Is the first sentence positive or normative? </w:t>
      </w:r>
    </w:p>
    <w:p w14:paraId="7096691C" w14:textId="77777777" w:rsidR="00770F75" w:rsidRDefault="00770F75" w:rsidP="00770F75">
      <w:pPr>
        <w:pStyle w:val="ListParagraph"/>
        <w:tabs>
          <w:tab w:val="left" w:pos="360"/>
        </w:tabs>
        <w:ind w:left="0"/>
        <w:rPr>
          <w:rFonts w:asciiTheme="minorHAnsi" w:hAnsiTheme="minorHAnsi"/>
        </w:rPr>
      </w:pPr>
      <w:r w:rsidRPr="005521CD">
        <w:rPr>
          <w:rFonts w:asciiTheme="minorHAnsi" w:hAnsiTheme="minorHAnsi"/>
        </w:rPr>
        <w:t xml:space="preserve">b. </w:t>
      </w:r>
      <w:r>
        <w:rPr>
          <w:rFonts w:asciiTheme="minorHAnsi" w:hAnsiTheme="minorHAnsi"/>
        </w:rPr>
        <w:tab/>
      </w:r>
      <w:r w:rsidRPr="005521CD">
        <w:rPr>
          <w:rFonts w:asciiTheme="minorHAnsi" w:hAnsiTheme="minorHAnsi"/>
        </w:rPr>
        <w:t>Is the second sentence positive or normative?</w:t>
      </w:r>
    </w:p>
    <w:p w14:paraId="554B5354" w14:textId="77777777" w:rsidR="00770F75" w:rsidRPr="005521CD" w:rsidRDefault="00770F75" w:rsidP="00770F75">
      <w:pPr>
        <w:pStyle w:val="ListParagraph"/>
        <w:ind w:left="0"/>
        <w:rPr>
          <w:rFonts w:asciiTheme="minorHAnsi" w:hAnsiTheme="minorHAnsi"/>
        </w:rPr>
      </w:pPr>
    </w:p>
    <w:p w14:paraId="45C8969B" w14:textId="77777777" w:rsidR="00770F75" w:rsidRPr="0077318F" w:rsidRDefault="00770F75" w:rsidP="00770F75">
      <w:pPr>
        <w:pStyle w:val="ListParagraph"/>
        <w:ind w:left="360"/>
        <w:rPr>
          <w:rFonts w:asciiTheme="minorHAnsi" w:hAnsiTheme="minorHAnsi"/>
        </w:rPr>
      </w:pPr>
      <w:r w:rsidRPr="000A4BCA">
        <w:rPr>
          <w:rFonts w:asciiTheme="minorHAnsi" w:hAnsiTheme="minorHAnsi" w:cs="Arial"/>
          <w:b/>
          <w:color w:val="000000"/>
        </w:rPr>
        <w:t>Answer:</w:t>
      </w:r>
      <w:r>
        <w:rPr>
          <w:rFonts w:asciiTheme="minorHAnsi" w:hAnsiTheme="minorHAnsi" w:cs="Arial"/>
          <w:color w:val="000000"/>
        </w:rPr>
        <w:t xml:space="preserve"> </w:t>
      </w:r>
      <w:r w:rsidRPr="0077318F">
        <w:rPr>
          <w:rFonts w:asciiTheme="minorHAnsi" w:hAnsiTheme="minorHAnsi" w:cs="Arial"/>
          <w:color w:val="000000"/>
        </w:rPr>
        <w:t xml:space="preserve">A statement that makes a factual claim about how the world actually works is called a </w:t>
      </w:r>
      <w:r w:rsidRPr="0077318F">
        <w:rPr>
          <w:rFonts w:asciiTheme="minorHAnsi" w:hAnsiTheme="minorHAnsi" w:cs="Arial"/>
          <w:i/>
          <w:iCs/>
          <w:color w:val="000000"/>
        </w:rPr>
        <w:t>positive</w:t>
      </w:r>
      <w:r w:rsidRPr="0077318F">
        <w:rPr>
          <w:rFonts w:asciiTheme="minorHAnsi" w:hAnsiTheme="minorHAnsi" w:cs="Arial"/>
          <w:color w:val="000000"/>
        </w:rPr>
        <w:t xml:space="preserve"> statement. A statement that makes a claim about how the world should be is called a </w:t>
      </w:r>
      <w:r w:rsidRPr="0077318F">
        <w:rPr>
          <w:rFonts w:asciiTheme="minorHAnsi" w:hAnsiTheme="minorHAnsi" w:cs="Arial"/>
          <w:i/>
          <w:iCs/>
          <w:color w:val="000000"/>
        </w:rPr>
        <w:t>normative</w:t>
      </w:r>
      <w:r w:rsidRPr="0077318F">
        <w:rPr>
          <w:rFonts w:asciiTheme="minorHAnsi" w:hAnsiTheme="minorHAnsi" w:cs="Arial"/>
          <w:color w:val="000000"/>
        </w:rPr>
        <w:t xml:space="preserve"> statement. Economics is a field in which people frequently confuse </w:t>
      </w:r>
      <w:r w:rsidRPr="0077318F">
        <w:rPr>
          <w:rFonts w:asciiTheme="minorHAnsi" w:hAnsiTheme="minorHAnsi" w:cs="Arial"/>
          <w:color w:val="000000"/>
        </w:rPr>
        <w:lastRenderedPageBreak/>
        <w:t>positive statements with normative statements. However, you do not have to adopt a particular moral or political point of view to use economic concepts and models.</w:t>
      </w:r>
    </w:p>
    <w:p w14:paraId="3B469106" w14:textId="77777777" w:rsidR="00770F75" w:rsidRPr="0077318F" w:rsidRDefault="00770F75" w:rsidP="00770F75">
      <w:pPr>
        <w:pStyle w:val="ListParagraph"/>
        <w:ind w:left="0" w:firstLine="360"/>
        <w:rPr>
          <w:rFonts w:asciiTheme="minorHAnsi" w:hAnsiTheme="minorHAnsi"/>
        </w:rPr>
      </w:pPr>
      <w:proofErr w:type="gramStart"/>
      <w:r>
        <w:rPr>
          <w:rFonts w:asciiTheme="minorHAnsi" w:hAnsiTheme="minorHAnsi"/>
        </w:rPr>
        <w:t>a</w:t>
      </w:r>
      <w:proofErr w:type="gramEnd"/>
      <w:r>
        <w:rPr>
          <w:rFonts w:asciiTheme="minorHAnsi" w:hAnsiTheme="minorHAnsi"/>
        </w:rPr>
        <w:t xml:space="preserve">. </w:t>
      </w:r>
      <w:r>
        <w:rPr>
          <w:rFonts w:asciiTheme="minorHAnsi" w:hAnsiTheme="minorHAnsi"/>
        </w:rPr>
        <w:tab/>
        <w:t>P</w:t>
      </w:r>
      <w:r w:rsidRPr="0077318F">
        <w:rPr>
          <w:rFonts w:asciiTheme="minorHAnsi" w:hAnsiTheme="minorHAnsi"/>
        </w:rPr>
        <w:t>ositive</w:t>
      </w:r>
      <w:r>
        <w:rPr>
          <w:rFonts w:asciiTheme="minorHAnsi" w:hAnsiTheme="minorHAnsi"/>
        </w:rPr>
        <w:t>.</w:t>
      </w:r>
    </w:p>
    <w:p w14:paraId="1D366F6B" w14:textId="77777777" w:rsidR="00770F75" w:rsidRPr="000A4BCA" w:rsidRDefault="00770F75" w:rsidP="00682AA1">
      <w:pPr>
        <w:pStyle w:val="ListParagraph"/>
        <w:numPr>
          <w:ilvl w:val="0"/>
          <w:numId w:val="16"/>
        </w:numPr>
        <w:rPr>
          <w:rFonts w:asciiTheme="minorHAnsi" w:hAnsiTheme="minorHAnsi"/>
        </w:rPr>
      </w:pPr>
      <w:r>
        <w:rPr>
          <w:rFonts w:asciiTheme="minorHAnsi" w:hAnsiTheme="minorHAnsi"/>
        </w:rPr>
        <w:t>Normative.</w:t>
      </w:r>
    </w:p>
    <w:p w14:paraId="4C5D2659" w14:textId="77777777" w:rsidR="007F77EF" w:rsidRPr="000A4BCA" w:rsidRDefault="007F77EF" w:rsidP="00770F75">
      <w:pPr>
        <w:rPr>
          <w:rFonts w:asciiTheme="minorHAnsi" w:hAnsiTheme="minorHAnsi"/>
        </w:rPr>
      </w:pPr>
    </w:p>
    <w:sectPr w:rsidR="007F77EF" w:rsidRPr="000A4BCA" w:rsidSect="00F150B9">
      <w:headerReference w:type="default" r:id="rId16"/>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16205D" w14:textId="77777777" w:rsidR="00435589" w:rsidRDefault="00435589" w:rsidP="008A192E">
      <w:r>
        <w:separator/>
      </w:r>
    </w:p>
  </w:endnote>
  <w:endnote w:type="continuationSeparator" w:id="0">
    <w:p w14:paraId="4E1BE99C" w14:textId="77777777" w:rsidR="00435589" w:rsidRDefault="00435589" w:rsidP="008A1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8BEFD" w14:textId="77777777" w:rsidR="00F150B9" w:rsidRPr="00F150B9" w:rsidRDefault="00F150B9" w:rsidP="00F150B9">
    <w:pPr>
      <w:pStyle w:val="Footer"/>
      <w:jc w:val="center"/>
      <w:rPr>
        <w:color w:val="003366"/>
        <w:sz w:val="20"/>
        <w:szCs w:val="20"/>
      </w:rPr>
    </w:pPr>
    <w:r>
      <w:rPr>
        <w:rStyle w:val="PageNumber"/>
        <w:sz w:val="20"/>
        <w:szCs w:val="20"/>
      </w:rPr>
      <w:t>1</w:t>
    </w:r>
    <w:r w:rsidRPr="00F150B9">
      <w:rPr>
        <w:rStyle w:val="PageNumber"/>
        <w:sz w:val="20"/>
        <w:szCs w:val="20"/>
      </w:rPr>
      <w:t>-</w:t>
    </w:r>
    <w:r w:rsidRPr="00F150B9">
      <w:rPr>
        <w:rStyle w:val="PageNumber"/>
        <w:sz w:val="20"/>
        <w:szCs w:val="20"/>
      </w:rPr>
      <w:fldChar w:fldCharType="begin"/>
    </w:r>
    <w:r w:rsidRPr="00F150B9">
      <w:rPr>
        <w:rStyle w:val="PageNumber"/>
        <w:sz w:val="20"/>
        <w:szCs w:val="20"/>
      </w:rPr>
      <w:instrText xml:space="preserve"> PAGE </w:instrText>
    </w:r>
    <w:r w:rsidRPr="00F150B9">
      <w:rPr>
        <w:rStyle w:val="PageNumber"/>
        <w:sz w:val="20"/>
        <w:szCs w:val="20"/>
      </w:rPr>
      <w:fldChar w:fldCharType="separate"/>
    </w:r>
    <w:r w:rsidR="00123998">
      <w:rPr>
        <w:rStyle w:val="PageNumber"/>
        <w:noProof/>
        <w:sz w:val="20"/>
        <w:szCs w:val="20"/>
      </w:rPr>
      <w:t>5</w:t>
    </w:r>
    <w:r w:rsidRPr="00F150B9">
      <w:rPr>
        <w:rStyle w:val="PageNumber"/>
        <w:sz w:val="20"/>
        <w:szCs w:val="20"/>
      </w:rPr>
      <w:fldChar w:fldCharType="end"/>
    </w:r>
  </w:p>
  <w:p w14:paraId="3D439F0A" w14:textId="2F7F655C" w:rsidR="00C25367" w:rsidRPr="00F150B9" w:rsidRDefault="00F150B9" w:rsidP="00F150B9">
    <w:pPr>
      <w:pStyle w:val="Footer"/>
      <w:jc w:val="center"/>
      <w:rPr>
        <w:sz w:val="16"/>
        <w:szCs w:val="16"/>
      </w:rPr>
    </w:pPr>
    <w:r w:rsidRPr="00F150B9">
      <w:rPr>
        <w:sz w:val="16"/>
        <w:szCs w:val="16"/>
      </w:rPr>
      <w:t>Copyright © 201</w:t>
    </w:r>
    <w:r w:rsidR="000F3AF1">
      <w:rPr>
        <w:sz w:val="16"/>
        <w:szCs w:val="16"/>
      </w:rPr>
      <w:t>8</w:t>
    </w:r>
    <w:r w:rsidRPr="00F150B9">
      <w:rPr>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3B23FD" w14:textId="77777777" w:rsidR="00435589" w:rsidRDefault="00435589" w:rsidP="008A192E">
      <w:r>
        <w:separator/>
      </w:r>
    </w:p>
  </w:footnote>
  <w:footnote w:type="continuationSeparator" w:id="0">
    <w:p w14:paraId="6AC3079C" w14:textId="77777777" w:rsidR="00435589" w:rsidRDefault="00435589" w:rsidP="008A19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E1909" w14:textId="77777777" w:rsidR="00F150B9" w:rsidRPr="00F150B9" w:rsidRDefault="00F150B9" w:rsidP="00F150B9">
    <w:pPr>
      <w:autoSpaceDE w:val="0"/>
      <w:autoSpaceDN w:val="0"/>
      <w:adjustRightInd w:val="0"/>
      <w:rPr>
        <w:sz w:val="20"/>
        <w:szCs w:val="20"/>
      </w:rPr>
    </w:pPr>
    <w:r w:rsidRPr="00F150B9">
      <w:rPr>
        <w:sz w:val="20"/>
        <w:szCs w:val="20"/>
      </w:rPr>
      <w:t>Chapter 01</w:t>
    </w:r>
    <w:r>
      <w:rPr>
        <w:sz w:val="20"/>
        <w:szCs w:val="20"/>
      </w:rPr>
      <w:t xml:space="preserve"> </w:t>
    </w:r>
    <w:r w:rsidRPr="00F150B9">
      <w:rPr>
        <w:sz w:val="20"/>
        <w:szCs w:val="20"/>
      </w:rPr>
      <w:t>- Economics and Life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27C2A"/>
    <w:multiLevelType w:val="hybridMultilevel"/>
    <w:tmpl w:val="3FC24264"/>
    <w:lvl w:ilvl="0" w:tplc="9C1A329C">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555786"/>
    <w:multiLevelType w:val="hybridMultilevel"/>
    <w:tmpl w:val="139A5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97082D"/>
    <w:multiLevelType w:val="hybridMultilevel"/>
    <w:tmpl w:val="BD308328"/>
    <w:lvl w:ilvl="0" w:tplc="8432025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B38F5"/>
    <w:multiLevelType w:val="hybridMultilevel"/>
    <w:tmpl w:val="7C006FD6"/>
    <w:lvl w:ilvl="0" w:tplc="43546452">
      <w:start w:val="1"/>
      <w:numFmt w:val="decimal"/>
      <w:lvlText w:val="%1."/>
      <w:lvlJc w:val="left"/>
      <w:pPr>
        <w:ind w:left="36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9346F21"/>
    <w:multiLevelType w:val="hybridMultilevel"/>
    <w:tmpl w:val="8D5EC5A8"/>
    <w:lvl w:ilvl="0" w:tplc="28A6D84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E52BFD"/>
    <w:multiLevelType w:val="hybridMultilevel"/>
    <w:tmpl w:val="AE3CD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EA25B9"/>
    <w:multiLevelType w:val="hybridMultilevel"/>
    <w:tmpl w:val="021C611E"/>
    <w:lvl w:ilvl="0" w:tplc="6F741C68">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27168F"/>
    <w:multiLevelType w:val="hybridMultilevel"/>
    <w:tmpl w:val="98F44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B95E5A"/>
    <w:multiLevelType w:val="hybridMultilevel"/>
    <w:tmpl w:val="DAB4A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AE7386"/>
    <w:multiLevelType w:val="hybridMultilevel"/>
    <w:tmpl w:val="61847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7B6074"/>
    <w:multiLevelType w:val="hybridMultilevel"/>
    <w:tmpl w:val="2968DF06"/>
    <w:lvl w:ilvl="0" w:tplc="2270798C">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380F49"/>
    <w:multiLevelType w:val="hybridMultilevel"/>
    <w:tmpl w:val="480ED33A"/>
    <w:lvl w:ilvl="0" w:tplc="7E0E504A">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25227"/>
    <w:multiLevelType w:val="hybridMultilevel"/>
    <w:tmpl w:val="DA1E5884"/>
    <w:lvl w:ilvl="0" w:tplc="74823EF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7735F2"/>
    <w:multiLevelType w:val="hybridMultilevel"/>
    <w:tmpl w:val="CB620104"/>
    <w:lvl w:ilvl="0" w:tplc="324CFD16">
      <w:start w:val="1"/>
      <w:numFmt w:val="lowerLetter"/>
      <w:lvlText w:val="%1."/>
      <w:lvlJc w:val="left"/>
      <w:pPr>
        <w:ind w:left="720" w:hanging="360"/>
      </w:pPr>
      <w:rPr>
        <w:rFonts w:asciiTheme="minorHAnsi" w:eastAsia="Calibri" w:hAnsiTheme="minorHAns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7854E8"/>
    <w:multiLevelType w:val="hybridMultilevel"/>
    <w:tmpl w:val="E3B4146C"/>
    <w:lvl w:ilvl="0" w:tplc="04090019">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1B47E0"/>
    <w:multiLevelType w:val="hybridMultilevel"/>
    <w:tmpl w:val="DD28C242"/>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A3623F"/>
    <w:multiLevelType w:val="hybridMultilevel"/>
    <w:tmpl w:val="BF8605C6"/>
    <w:lvl w:ilvl="0" w:tplc="EE888DC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A96FBD"/>
    <w:multiLevelType w:val="hybridMultilevel"/>
    <w:tmpl w:val="42A0404A"/>
    <w:lvl w:ilvl="0" w:tplc="3E280612">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AF5708"/>
    <w:multiLevelType w:val="hybridMultilevel"/>
    <w:tmpl w:val="331C3B42"/>
    <w:lvl w:ilvl="0" w:tplc="04090019">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F5546B"/>
    <w:multiLevelType w:val="hybridMultilevel"/>
    <w:tmpl w:val="EFE60FF0"/>
    <w:lvl w:ilvl="0" w:tplc="A4E21430">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4E4683"/>
    <w:multiLevelType w:val="hybridMultilevel"/>
    <w:tmpl w:val="AE6294EA"/>
    <w:lvl w:ilvl="0" w:tplc="CC0434AC">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4"/>
  </w:num>
  <w:num w:numId="4">
    <w:abstractNumId w:val="16"/>
  </w:num>
  <w:num w:numId="5">
    <w:abstractNumId w:val="19"/>
  </w:num>
  <w:num w:numId="6">
    <w:abstractNumId w:val="1"/>
  </w:num>
  <w:num w:numId="7">
    <w:abstractNumId w:val="12"/>
  </w:num>
  <w:num w:numId="8">
    <w:abstractNumId w:val="11"/>
  </w:num>
  <w:num w:numId="9">
    <w:abstractNumId w:val="2"/>
  </w:num>
  <w:num w:numId="10">
    <w:abstractNumId w:val="20"/>
  </w:num>
  <w:num w:numId="11">
    <w:abstractNumId w:val="10"/>
  </w:num>
  <w:num w:numId="12">
    <w:abstractNumId w:val="0"/>
  </w:num>
  <w:num w:numId="13">
    <w:abstractNumId w:val="13"/>
  </w:num>
  <w:num w:numId="14">
    <w:abstractNumId w:val="14"/>
  </w:num>
  <w:num w:numId="15">
    <w:abstractNumId w:val="18"/>
  </w:num>
  <w:num w:numId="16">
    <w:abstractNumId w:val="15"/>
  </w:num>
  <w:num w:numId="17">
    <w:abstractNumId w:val="8"/>
  </w:num>
  <w:num w:numId="18">
    <w:abstractNumId w:val="5"/>
  </w:num>
  <w:num w:numId="19">
    <w:abstractNumId w:val="3"/>
  </w:num>
  <w:num w:numId="20">
    <w:abstractNumId w:val="7"/>
  </w:num>
  <w:num w:numId="21">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defaultTabStop w:val="36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EF"/>
    <w:rsid w:val="00007CFE"/>
    <w:rsid w:val="00021494"/>
    <w:rsid w:val="00032009"/>
    <w:rsid w:val="00046055"/>
    <w:rsid w:val="00083E3C"/>
    <w:rsid w:val="0008763B"/>
    <w:rsid w:val="00097549"/>
    <w:rsid w:val="000A4BCA"/>
    <w:rsid w:val="000A5D48"/>
    <w:rsid w:val="000D2BAD"/>
    <w:rsid w:val="000F3AF1"/>
    <w:rsid w:val="000F4822"/>
    <w:rsid w:val="00106095"/>
    <w:rsid w:val="00123492"/>
    <w:rsid w:val="00123998"/>
    <w:rsid w:val="00134EE0"/>
    <w:rsid w:val="00163231"/>
    <w:rsid w:val="001A6C80"/>
    <w:rsid w:val="001B238C"/>
    <w:rsid w:val="001D6C71"/>
    <w:rsid w:val="0020501A"/>
    <w:rsid w:val="00241030"/>
    <w:rsid w:val="002524D0"/>
    <w:rsid w:val="002534CB"/>
    <w:rsid w:val="002E0F08"/>
    <w:rsid w:val="00313466"/>
    <w:rsid w:val="003252A8"/>
    <w:rsid w:val="003423C9"/>
    <w:rsid w:val="00350BAD"/>
    <w:rsid w:val="00352265"/>
    <w:rsid w:val="00353BA3"/>
    <w:rsid w:val="003542AB"/>
    <w:rsid w:val="00362A02"/>
    <w:rsid w:val="00367E88"/>
    <w:rsid w:val="003762B9"/>
    <w:rsid w:val="0038491D"/>
    <w:rsid w:val="00386BA6"/>
    <w:rsid w:val="003942C8"/>
    <w:rsid w:val="00396D8D"/>
    <w:rsid w:val="003B2359"/>
    <w:rsid w:val="003C451D"/>
    <w:rsid w:val="003E3E02"/>
    <w:rsid w:val="00413C8F"/>
    <w:rsid w:val="00435589"/>
    <w:rsid w:val="00447E34"/>
    <w:rsid w:val="004648B7"/>
    <w:rsid w:val="00496929"/>
    <w:rsid w:val="004A700B"/>
    <w:rsid w:val="004B5600"/>
    <w:rsid w:val="004E2764"/>
    <w:rsid w:val="004E6DBD"/>
    <w:rsid w:val="00514BA0"/>
    <w:rsid w:val="00520129"/>
    <w:rsid w:val="00532628"/>
    <w:rsid w:val="00541837"/>
    <w:rsid w:val="005521CD"/>
    <w:rsid w:val="0055468C"/>
    <w:rsid w:val="005669AC"/>
    <w:rsid w:val="0059186F"/>
    <w:rsid w:val="00591BA6"/>
    <w:rsid w:val="005A1D5D"/>
    <w:rsid w:val="005B15BB"/>
    <w:rsid w:val="00640746"/>
    <w:rsid w:val="00682AA1"/>
    <w:rsid w:val="006A2B2D"/>
    <w:rsid w:val="006D6AC1"/>
    <w:rsid w:val="006F5881"/>
    <w:rsid w:val="006F5A0A"/>
    <w:rsid w:val="007100AA"/>
    <w:rsid w:val="0072382C"/>
    <w:rsid w:val="0072646F"/>
    <w:rsid w:val="007361C6"/>
    <w:rsid w:val="007430A7"/>
    <w:rsid w:val="00744A20"/>
    <w:rsid w:val="00754436"/>
    <w:rsid w:val="0075667B"/>
    <w:rsid w:val="00770F75"/>
    <w:rsid w:val="0077318F"/>
    <w:rsid w:val="00773CF9"/>
    <w:rsid w:val="007F4E4A"/>
    <w:rsid w:val="007F77EF"/>
    <w:rsid w:val="00844E77"/>
    <w:rsid w:val="00891BB5"/>
    <w:rsid w:val="0089214B"/>
    <w:rsid w:val="00893A59"/>
    <w:rsid w:val="008A192E"/>
    <w:rsid w:val="008B291B"/>
    <w:rsid w:val="008B3EEF"/>
    <w:rsid w:val="008D2A1C"/>
    <w:rsid w:val="008E7B6A"/>
    <w:rsid w:val="008F5621"/>
    <w:rsid w:val="009163DA"/>
    <w:rsid w:val="009608DA"/>
    <w:rsid w:val="009866A1"/>
    <w:rsid w:val="009A1AE4"/>
    <w:rsid w:val="009A2520"/>
    <w:rsid w:val="009B75F6"/>
    <w:rsid w:val="009C1FFD"/>
    <w:rsid w:val="009E1237"/>
    <w:rsid w:val="009E4DDC"/>
    <w:rsid w:val="00A140BD"/>
    <w:rsid w:val="00A22B48"/>
    <w:rsid w:val="00A60AC5"/>
    <w:rsid w:val="00A66BC1"/>
    <w:rsid w:val="00A85252"/>
    <w:rsid w:val="00AA7639"/>
    <w:rsid w:val="00AB5744"/>
    <w:rsid w:val="00AB690C"/>
    <w:rsid w:val="00AE3B63"/>
    <w:rsid w:val="00AE4EAD"/>
    <w:rsid w:val="00B572A6"/>
    <w:rsid w:val="00B57F4D"/>
    <w:rsid w:val="00B63379"/>
    <w:rsid w:val="00B77F28"/>
    <w:rsid w:val="00B8231A"/>
    <w:rsid w:val="00B928C4"/>
    <w:rsid w:val="00BF27BC"/>
    <w:rsid w:val="00C125A3"/>
    <w:rsid w:val="00C22A23"/>
    <w:rsid w:val="00C23C1C"/>
    <w:rsid w:val="00C24140"/>
    <w:rsid w:val="00C25367"/>
    <w:rsid w:val="00C84EA6"/>
    <w:rsid w:val="00CC1D10"/>
    <w:rsid w:val="00CC788E"/>
    <w:rsid w:val="00CE597C"/>
    <w:rsid w:val="00CF1221"/>
    <w:rsid w:val="00D06103"/>
    <w:rsid w:val="00D16CC5"/>
    <w:rsid w:val="00D35DDC"/>
    <w:rsid w:val="00D50DDC"/>
    <w:rsid w:val="00D54E8E"/>
    <w:rsid w:val="00D7311D"/>
    <w:rsid w:val="00D86045"/>
    <w:rsid w:val="00D92465"/>
    <w:rsid w:val="00DE01EC"/>
    <w:rsid w:val="00DE0D47"/>
    <w:rsid w:val="00DE2F34"/>
    <w:rsid w:val="00DF112A"/>
    <w:rsid w:val="00DF5F22"/>
    <w:rsid w:val="00E122F3"/>
    <w:rsid w:val="00E324C4"/>
    <w:rsid w:val="00E700E5"/>
    <w:rsid w:val="00E73463"/>
    <w:rsid w:val="00E875E6"/>
    <w:rsid w:val="00E9677E"/>
    <w:rsid w:val="00EB07A8"/>
    <w:rsid w:val="00EF03BD"/>
    <w:rsid w:val="00F07ED9"/>
    <w:rsid w:val="00F150B9"/>
    <w:rsid w:val="00F65F67"/>
    <w:rsid w:val="00F76010"/>
    <w:rsid w:val="00FA4A4F"/>
    <w:rsid w:val="00FA5AA8"/>
    <w:rsid w:val="00FE16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0B8BC1F"/>
  <w15:docId w15:val="{8D6797B0-F794-4E1F-BD0B-8E9F1C37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Calibri" w:hAnsi="Verdana" w:cs="Calibri"/>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291B"/>
    <w:rPr>
      <w:rFonts w:ascii="Times New Roman" w:eastAsia="Times New Roman" w:hAnsi="Times New Roman" w:cs="Times New Roman"/>
      <w:sz w:val="24"/>
      <w:szCs w:val="24"/>
    </w:rPr>
  </w:style>
  <w:style w:type="character" w:default="1" w:styleId="DefaultParagraphFont">
    <w:name w:val="Default Paragraph Font"/>
    <w:uiPriority w:val="1"/>
    <w:semiHidden/>
    <w:unhideWhenUsed/>
    <w:rsid w:val="008B29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291B"/>
  </w:style>
  <w:style w:type="paragraph" w:styleId="Title">
    <w:name w:val="Title"/>
    <w:basedOn w:val="Normal"/>
    <w:next w:val="Normal"/>
    <w:link w:val="TitleChar"/>
    <w:uiPriority w:val="99"/>
    <w:qFormat/>
    <w:rsid w:val="003252A8"/>
    <w:pPr>
      <w:pBdr>
        <w:bottom w:val="single" w:sz="8" w:space="4" w:color="4F81BD"/>
      </w:pBdr>
      <w:tabs>
        <w:tab w:val="left" w:pos="720"/>
      </w:tabs>
      <w:spacing w:after="300"/>
      <w:contextualSpacing/>
      <w:outlineLvl w:val="0"/>
    </w:pPr>
    <w:rPr>
      <w:color w:val="17365D"/>
      <w:spacing w:val="5"/>
      <w:kern w:val="28"/>
      <w:sz w:val="52"/>
      <w:szCs w:val="52"/>
    </w:rPr>
  </w:style>
  <w:style w:type="character" w:customStyle="1" w:styleId="TitleChar">
    <w:name w:val="Title Char"/>
    <w:basedOn w:val="DefaultParagraphFont"/>
    <w:link w:val="Title"/>
    <w:uiPriority w:val="99"/>
    <w:locked/>
    <w:rsid w:val="003252A8"/>
    <w:rPr>
      <w:rFonts w:eastAsia="Times New Roman" w:cs="Times New Roman"/>
      <w:color w:val="17365D"/>
      <w:spacing w:val="5"/>
      <w:kern w:val="28"/>
      <w:sz w:val="52"/>
      <w:szCs w:val="52"/>
    </w:rPr>
  </w:style>
  <w:style w:type="paragraph" w:styleId="ListParagraph">
    <w:name w:val="List Paragraph"/>
    <w:basedOn w:val="Normal"/>
    <w:uiPriority w:val="34"/>
    <w:qFormat/>
    <w:rsid w:val="008B291B"/>
    <w:pPr>
      <w:ind w:left="720"/>
      <w:contextualSpacing/>
    </w:pPr>
  </w:style>
  <w:style w:type="character" w:styleId="CommentReference">
    <w:name w:val="annotation reference"/>
    <w:semiHidden/>
    <w:rsid w:val="008B291B"/>
    <w:rPr>
      <w:sz w:val="16"/>
      <w:szCs w:val="16"/>
    </w:rPr>
  </w:style>
  <w:style w:type="paragraph" w:styleId="CommentText">
    <w:name w:val="annotation text"/>
    <w:basedOn w:val="Normal"/>
    <w:link w:val="CommentTextChar"/>
    <w:semiHidden/>
    <w:rsid w:val="008B291B"/>
    <w:rPr>
      <w:sz w:val="20"/>
      <w:szCs w:val="20"/>
    </w:rPr>
  </w:style>
  <w:style w:type="character" w:customStyle="1" w:styleId="CommentTextChar">
    <w:name w:val="Comment Text Char"/>
    <w:basedOn w:val="DefaultParagraphFont"/>
    <w:link w:val="CommentText"/>
    <w:semiHidden/>
    <w:rsid w:val="00BF75A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B291B"/>
    <w:rPr>
      <w:b/>
      <w:bCs/>
    </w:rPr>
  </w:style>
  <w:style w:type="character" w:customStyle="1" w:styleId="CommentSubjectChar">
    <w:name w:val="Comment Subject Char"/>
    <w:basedOn w:val="CommentTextChar"/>
    <w:link w:val="CommentSubject"/>
    <w:semiHidden/>
    <w:rsid w:val="00BF75AD"/>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8B291B"/>
    <w:rPr>
      <w:rFonts w:ascii="Tahoma" w:hAnsi="Tahoma" w:cs="Tahoma"/>
      <w:sz w:val="16"/>
      <w:szCs w:val="16"/>
    </w:rPr>
  </w:style>
  <w:style w:type="character" w:customStyle="1" w:styleId="BalloonTextChar">
    <w:name w:val="Balloon Text Char"/>
    <w:basedOn w:val="DefaultParagraphFont"/>
    <w:link w:val="BalloonText"/>
    <w:semiHidden/>
    <w:rsid w:val="00BF75AD"/>
    <w:rPr>
      <w:rFonts w:ascii="Tahoma" w:eastAsia="Times New Roman" w:hAnsi="Tahoma" w:cs="Tahoma"/>
      <w:sz w:val="16"/>
      <w:szCs w:val="16"/>
    </w:rPr>
  </w:style>
  <w:style w:type="paragraph" w:styleId="Header">
    <w:name w:val="header"/>
    <w:basedOn w:val="Normal"/>
    <w:link w:val="HeaderChar"/>
    <w:uiPriority w:val="99"/>
    <w:rsid w:val="008B291B"/>
    <w:pPr>
      <w:tabs>
        <w:tab w:val="center" w:pos="4513"/>
        <w:tab w:val="right" w:pos="9026"/>
      </w:tabs>
    </w:pPr>
  </w:style>
  <w:style w:type="character" w:customStyle="1" w:styleId="HeaderChar">
    <w:name w:val="Header Char"/>
    <w:basedOn w:val="DefaultParagraphFont"/>
    <w:link w:val="Header"/>
    <w:uiPriority w:val="99"/>
    <w:rsid w:val="008B291B"/>
    <w:rPr>
      <w:rFonts w:ascii="Times New Roman" w:eastAsia="Times New Roman" w:hAnsi="Times New Roman" w:cs="Times New Roman"/>
      <w:sz w:val="24"/>
      <w:szCs w:val="24"/>
    </w:rPr>
  </w:style>
  <w:style w:type="paragraph" w:styleId="Footer">
    <w:name w:val="footer"/>
    <w:basedOn w:val="Normal"/>
    <w:link w:val="FooterChar"/>
    <w:uiPriority w:val="99"/>
    <w:rsid w:val="008B291B"/>
    <w:pPr>
      <w:tabs>
        <w:tab w:val="center" w:pos="4513"/>
        <w:tab w:val="right" w:pos="9026"/>
      </w:tabs>
    </w:pPr>
  </w:style>
  <w:style w:type="character" w:customStyle="1" w:styleId="FooterChar">
    <w:name w:val="Footer Char"/>
    <w:basedOn w:val="DefaultParagraphFont"/>
    <w:link w:val="Footer"/>
    <w:uiPriority w:val="99"/>
    <w:rsid w:val="008B291B"/>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B291B"/>
    <w:rPr>
      <w:color w:val="0000FF"/>
      <w:u w:val="single"/>
    </w:rPr>
  </w:style>
  <w:style w:type="character" w:styleId="PageNumber">
    <w:name w:val="page number"/>
    <w:rsid w:val="008B291B"/>
    <w:rPr>
      <w:rFonts w:cs="Times New Roman"/>
    </w:rPr>
  </w:style>
  <w:style w:type="character" w:styleId="FollowedHyperlink">
    <w:name w:val="FollowedHyperlink"/>
    <w:basedOn w:val="DefaultParagraphFont"/>
    <w:uiPriority w:val="99"/>
    <w:semiHidden/>
    <w:unhideWhenUsed/>
    <w:rsid w:val="00C125A3"/>
    <w:rPr>
      <w:color w:val="800080" w:themeColor="followedHyperlink"/>
      <w:u w:val="single"/>
    </w:rPr>
  </w:style>
  <w:style w:type="paragraph" w:styleId="NormalWeb">
    <w:name w:val="Normal (Web)"/>
    <w:basedOn w:val="Normal"/>
    <w:uiPriority w:val="99"/>
    <w:unhideWhenUsed/>
    <w:rsid w:val="008B291B"/>
    <w:pPr>
      <w:spacing w:before="100" w:beforeAutospacing="1" w:after="100" w:afterAutospacing="1"/>
    </w:pPr>
  </w:style>
  <w:style w:type="character" w:styleId="Emphasis">
    <w:name w:val="Emphasis"/>
    <w:basedOn w:val="DefaultParagraphFont"/>
    <w:uiPriority w:val="20"/>
    <w:qFormat/>
    <w:locked/>
    <w:rsid w:val="008B291B"/>
    <w:rPr>
      <w:i/>
      <w:iCs/>
    </w:rPr>
  </w:style>
  <w:style w:type="paragraph" w:customStyle="1" w:styleId="NormalText">
    <w:name w:val="Normal Text"/>
    <w:rsid w:val="008B291B"/>
    <w:pPr>
      <w:widowControl w:val="0"/>
      <w:autoSpaceDE w:val="0"/>
      <w:autoSpaceDN w:val="0"/>
      <w:adjustRightInd w:val="0"/>
    </w:pPr>
    <w:rPr>
      <w:rFonts w:ascii="Palatino Linotype" w:eastAsia="Times New Roman" w:hAnsi="Palatino Linotype" w:cs="Palatino Linotype"/>
      <w:color w:val="000000"/>
      <w:sz w:val="20"/>
      <w:szCs w:val="20"/>
    </w:rPr>
  </w:style>
  <w:style w:type="paragraph" w:customStyle="1" w:styleId="Karlan-Title">
    <w:name w:val="Karlan-Title"/>
    <w:basedOn w:val="Normal"/>
    <w:link w:val="Karlan-TitleChar"/>
    <w:qFormat/>
    <w:rsid w:val="008B291B"/>
    <w:pPr>
      <w:jc w:val="right"/>
    </w:pPr>
    <w:rPr>
      <w:rFonts w:asciiTheme="minorHAnsi" w:hAnsiTheme="minorHAnsi"/>
      <w:b/>
      <w:sz w:val="36"/>
    </w:rPr>
  </w:style>
  <w:style w:type="paragraph" w:customStyle="1" w:styleId="Karlan-Header">
    <w:name w:val="Karlan-Header"/>
    <w:basedOn w:val="Normal"/>
    <w:link w:val="Karlan-HeaderChar"/>
    <w:qFormat/>
    <w:rsid w:val="008B291B"/>
    <w:rPr>
      <w:rFonts w:asciiTheme="minorHAnsi" w:hAnsiTheme="minorHAnsi"/>
      <w:sz w:val="28"/>
      <w:u w:val="single"/>
    </w:rPr>
  </w:style>
  <w:style w:type="character" w:customStyle="1" w:styleId="Karlan-TitleChar">
    <w:name w:val="Karlan-Title Char"/>
    <w:basedOn w:val="DefaultParagraphFont"/>
    <w:link w:val="Karlan-Title"/>
    <w:rsid w:val="008B291B"/>
    <w:rPr>
      <w:rFonts w:asciiTheme="minorHAnsi" w:eastAsia="Times New Roman" w:hAnsiTheme="minorHAnsi" w:cs="Times New Roman"/>
      <w:b/>
      <w:sz w:val="36"/>
      <w:szCs w:val="24"/>
    </w:rPr>
  </w:style>
  <w:style w:type="paragraph" w:customStyle="1" w:styleId="Karlan-Body">
    <w:name w:val="Karlan-Body"/>
    <w:basedOn w:val="Normal"/>
    <w:link w:val="Karlan-BodyChar"/>
    <w:qFormat/>
    <w:rsid w:val="008B291B"/>
    <w:rPr>
      <w:rFonts w:asciiTheme="minorHAnsi" w:hAnsiTheme="minorHAnsi"/>
    </w:rPr>
  </w:style>
  <w:style w:type="character" w:customStyle="1" w:styleId="Karlan-HeaderChar">
    <w:name w:val="Karlan-Header Char"/>
    <w:basedOn w:val="DefaultParagraphFont"/>
    <w:link w:val="Karlan-Header"/>
    <w:rsid w:val="008B291B"/>
    <w:rPr>
      <w:rFonts w:asciiTheme="minorHAnsi" w:eastAsia="Times New Roman" w:hAnsiTheme="minorHAnsi" w:cs="Times New Roman"/>
      <w:sz w:val="28"/>
      <w:szCs w:val="24"/>
      <w:u w:val="single"/>
    </w:rPr>
  </w:style>
  <w:style w:type="paragraph" w:customStyle="1" w:styleId="Karlan-Header2">
    <w:name w:val="Karlan-Header2"/>
    <w:basedOn w:val="Normal"/>
    <w:link w:val="Karlan-Header2Char"/>
    <w:qFormat/>
    <w:rsid w:val="008B291B"/>
    <w:pPr>
      <w:tabs>
        <w:tab w:val="left" w:pos="360"/>
        <w:tab w:val="left" w:pos="720"/>
      </w:tabs>
      <w:contextualSpacing/>
      <w:outlineLvl w:val="1"/>
    </w:pPr>
    <w:rPr>
      <w:rFonts w:asciiTheme="minorHAnsi" w:hAnsiTheme="minorHAnsi"/>
      <w:b/>
    </w:rPr>
  </w:style>
  <w:style w:type="character" w:customStyle="1" w:styleId="Karlan-BodyChar">
    <w:name w:val="Karlan-Body Char"/>
    <w:basedOn w:val="DefaultParagraphFont"/>
    <w:link w:val="Karlan-Body"/>
    <w:rsid w:val="008B291B"/>
    <w:rPr>
      <w:rFonts w:asciiTheme="minorHAnsi" w:eastAsia="Times New Roman" w:hAnsiTheme="minorHAnsi" w:cs="Times New Roman"/>
      <w:sz w:val="24"/>
      <w:szCs w:val="24"/>
    </w:rPr>
  </w:style>
  <w:style w:type="paragraph" w:customStyle="1" w:styleId="Karlan-Answer">
    <w:name w:val="Karlan-Answer"/>
    <w:basedOn w:val="Normal"/>
    <w:link w:val="Karlan-AnswerChar"/>
    <w:qFormat/>
    <w:rsid w:val="008B291B"/>
    <w:pPr>
      <w:tabs>
        <w:tab w:val="left" w:pos="360"/>
        <w:tab w:val="left" w:pos="720"/>
      </w:tabs>
      <w:ind w:left="360"/>
      <w:contextualSpacing/>
    </w:pPr>
    <w:rPr>
      <w:rFonts w:asciiTheme="minorHAnsi" w:hAnsiTheme="minorHAnsi"/>
    </w:rPr>
  </w:style>
  <w:style w:type="character" w:customStyle="1" w:styleId="Karlan-Header2Char">
    <w:name w:val="Karlan-Header2 Char"/>
    <w:basedOn w:val="DefaultParagraphFont"/>
    <w:link w:val="Karlan-Header2"/>
    <w:rsid w:val="008B291B"/>
    <w:rPr>
      <w:rFonts w:asciiTheme="minorHAnsi" w:eastAsia="Times New Roman" w:hAnsiTheme="minorHAnsi" w:cs="Times New Roman"/>
      <w:b/>
      <w:sz w:val="24"/>
      <w:szCs w:val="24"/>
    </w:rPr>
  </w:style>
  <w:style w:type="character" w:customStyle="1" w:styleId="Karlan-AnswerChar">
    <w:name w:val="Karlan-Answer Char"/>
    <w:basedOn w:val="DefaultParagraphFont"/>
    <w:link w:val="Karlan-Answer"/>
    <w:rsid w:val="008B291B"/>
    <w:rPr>
      <w:rFonts w:asciiTheme="minorHAnsi" w:eastAsia="Times New Roman" w:hAnsiTheme="minorHAns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865498">
      <w:bodyDiv w:val="1"/>
      <w:marLeft w:val="0"/>
      <w:marRight w:val="0"/>
      <w:marTop w:val="0"/>
      <w:marBottom w:val="0"/>
      <w:divBdr>
        <w:top w:val="none" w:sz="0" w:space="0" w:color="auto"/>
        <w:left w:val="none" w:sz="0" w:space="0" w:color="auto"/>
        <w:bottom w:val="none" w:sz="0" w:space="0" w:color="auto"/>
        <w:right w:val="none" w:sz="0" w:space="0" w:color="auto"/>
      </w:divBdr>
    </w:div>
    <w:div w:id="417941404">
      <w:bodyDiv w:val="1"/>
      <w:marLeft w:val="0"/>
      <w:marRight w:val="0"/>
      <w:marTop w:val="0"/>
      <w:marBottom w:val="0"/>
      <w:divBdr>
        <w:top w:val="none" w:sz="0" w:space="0" w:color="auto"/>
        <w:left w:val="none" w:sz="0" w:space="0" w:color="auto"/>
        <w:bottom w:val="none" w:sz="0" w:space="0" w:color="auto"/>
        <w:right w:val="none" w:sz="0" w:space="0" w:color="auto"/>
      </w:divBdr>
    </w:div>
    <w:div w:id="682897244">
      <w:bodyDiv w:val="1"/>
      <w:marLeft w:val="0"/>
      <w:marRight w:val="0"/>
      <w:marTop w:val="0"/>
      <w:marBottom w:val="0"/>
      <w:divBdr>
        <w:top w:val="none" w:sz="0" w:space="0" w:color="auto"/>
        <w:left w:val="none" w:sz="0" w:space="0" w:color="auto"/>
        <w:bottom w:val="none" w:sz="0" w:space="0" w:color="auto"/>
        <w:right w:val="none" w:sz="0" w:space="0" w:color="auto"/>
      </w:divBdr>
      <w:divsChild>
        <w:div w:id="2078897348">
          <w:marLeft w:val="216"/>
          <w:marRight w:val="0"/>
          <w:marTop w:val="0"/>
          <w:marBottom w:val="0"/>
          <w:divBdr>
            <w:top w:val="none" w:sz="0" w:space="0" w:color="auto"/>
            <w:left w:val="none" w:sz="0" w:space="0" w:color="auto"/>
            <w:bottom w:val="none" w:sz="0" w:space="0" w:color="auto"/>
            <w:right w:val="none" w:sz="0" w:space="0" w:color="auto"/>
          </w:divBdr>
          <w:divsChild>
            <w:div w:id="127998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634386">
      <w:bodyDiv w:val="1"/>
      <w:marLeft w:val="0"/>
      <w:marRight w:val="0"/>
      <w:marTop w:val="0"/>
      <w:marBottom w:val="0"/>
      <w:divBdr>
        <w:top w:val="none" w:sz="0" w:space="0" w:color="auto"/>
        <w:left w:val="none" w:sz="0" w:space="0" w:color="auto"/>
        <w:bottom w:val="none" w:sz="0" w:space="0" w:color="auto"/>
        <w:right w:val="none" w:sz="0" w:space="0" w:color="auto"/>
      </w:divBdr>
    </w:div>
    <w:div w:id="2034646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d.com/talks/peter_diamandis_abundance_is_our_future.html"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ticles.latimes.com/2005/apr/24/opinion/oe-dubner24"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freakonomics.com/book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conlib.org/library/Columns/y2007/Robertsopportunitycost.html" TargetMode="Externa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armon\Documents\Custom%20Office%20Templates\Karlan%202e%20IM%20CH03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433F5-DAA5-44F6-A79A-4C5E5257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Karlan 2e IM CH03_template</Template>
  <TotalTime>72</TotalTime>
  <Pages>16</Pages>
  <Words>5517</Words>
  <Characters>27613</Characters>
  <Application>Microsoft Office Word</Application>
  <DocSecurity>0</DocSecurity>
  <Lines>230</Lines>
  <Paragraphs>66</Paragraphs>
  <ScaleCrop>false</ScaleCrop>
  <HeadingPairs>
    <vt:vector size="2" baseType="variant">
      <vt:variant>
        <vt:lpstr>Title</vt:lpstr>
      </vt:variant>
      <vt:variant>
        <vt:i4>1</vt:i4>
      </vt:variant>
    </vt:vector>
  </HeadingPairs>
  <TitlesOfParts>
    <vt:vector size="1" baseType="lpstr">
      <vt:lpstr>Review Questions</vt:lpstr>
    </vt:vector>
  </TitlesOfParts>
  <Company>Lenovo</Company>
  <LinksUpToDate>false</LinksUpToDate>
  <CharactersWithSpaces>33064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Questions</dc:title>
  <dc:creator>Ted</dc:creator>
  <cp:lastModifiedBy>mlarmon</cp:lastModifiedBy>
  <cp:revision>11</cp:revision>
  <dcterms:created xsi:type="dcterms:W3CDTF">2017-05-19T23:08:00Z</dcterms:created>
  <dcterms:modified xsi:type="dcterms:W3CDTF">2017-05-20T17:41:00Z</dcterms:modified>
</cp:coreProperties>
</file>